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E5B2" w14:textId="628E159A" w:rsidR="00B64DBA" w:rsidRPr="00AD1C6F" w:rsidRDefault="006B3C31" w:rsidP="00B3280C">
      <w:pPr>
        <w:spacing w:line="259" w:lineRule="auto"/>
        <w:rPr>
          <w:rStyle w:val="eop"/>
          <w:b/>
          <w:bCs/>
          <w:color w:val="FF0000"/>
          <w:sz w:val="36"/>
          <w:szCs w:val="36"/>
          <w:shd w:val="clear" w:color="auto" w:fill="FFFFFF"/>
        </w:rPr>
      </w:pPr>
      <w:bookmarkStart w:id="0" w:name="_Toc59393328"/>
      <w:bookmarkStart w:id="1" w:name="_GoBack"/>
      <w:bookmarkEnd w:id="1"/>
      <w:r w:rsidRPr="7C3446BF">
        <w:rPr>
          <w:rFonts w:eastAsia="Times New Roman"/>
          <w:b/>
          <w:bCs/>
          <w:color w:val="FF0000"/>
          <w:sz w:val="28"/>
          <w:szCs w:val="28"/>
        </w:rPr>
        <w:t>Załącznik nr</w:t>
      </w:r>
      <w:r w:rsidR="00F74C30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A43AEC" w:rsidRPr="7C3446BF">
        <w:rPr>
          <w:rFonts w:eastAsia="Times New Roman"/>
          <w:b/>
          <w:bCs/>
          <w:color w:val="FF0000"/>
          <w:sz w:val="28"/>
          <w:szCs w:val="28"/>
        </w:rPr>
        <w:t>4</w:t>
      </w:r>
      <w:r w:rsidR="00B64DBA" w:rsidRPr="7C3446BF">
        <w:rPr>
          <w:rFonts w:eastAsia="Times New Roman"/>
          <w:b/>
          <w:bCs/>
          <w:color w:val="FF0000"/>
          <w:sz w:val="28"/>
          <w:szCs w:val="28"/>
        </w:rPr>
        <w:t xml:space="preserve"> do Regulaminu –</w:t>
      </w:r>
      <w:r w:rsidR="004460F6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4460F6" w:rsidRPr="7C3446BF">
        <w:rPr>
          <w:b/>
          <w:bCs/>
          <w:color w:val="FF0000"/>
          <w:sz w:val="28"/>
          <w:szCs w:val="28"/>
        </w:rPr>
        <w:t>Harmonogram Przedsięwzięcia, o</w:t>
      </w:r>
      <w:r w:rsidR="001222BF" w:rsidRPr="7C3446BF">
        <w:rPr>
          <w:b/>
          <w:bCs/>
          <w:color w:val="FF0000"/>
          <w:sz w:val="28"/>
          <w:szCs w:val="28"/>
        </w:rPr>
        <w:t xml:space="preserve">pis Wyników Prac Etapu oraz </w:t>
      </w:r>
      <w:r w:rsidR="00556190" w:rsidRPr="7C3446BF">
        <w:rPr>
          <w:b/>
          <w:bCs/>
          <w:color w:val="FF0000"/>
          <w:sz w:val="28"/>
          <w:szCs w:val="28"/>
        </w:rPr>
        <w:t>Założeń T</w:t>
      </w:r>
      <w:r w:rsidR="001222BF" w:rsidRPr="7C3446BF">
        <w:rPr>
          <w:b/>
          <w:bCs/>
          <w:color w:val="FF0000"/>
          <w:sz w:val="28"/>
          <w:szCs w:val="28"/>
        </w:rPr>
        <w:t>estów</w:t>
      </w:r>
      <w:bookmarkEnd w:id="0"/>
      <w:r w:rsidR="001222BF" w:rsidRPr="7C3446BF">
        <w:rPr>
          <w:rStyle w:val="eop"/>
          <w:b/>
          <w:bCs/>
          <w:color w:val="FF0000"/>
          <w:sz w:val="36"/>
          <w:szCs w:val="36"/>
          <w:shd w:val="clear" w:color="auto" w:fill="FFFFFF"/>
        </w:rPr>
        <w:t> </w:t>
      </w:r>
    </w:p>
    <w:p w14:paraId="7FDF9E84" w14:textId="77777777" w:rsidR="003E43CC" w:rsidRPr="00AD1C6F" w:rsidRDefault="003E43CC" w:rsidP="00B3280C">
      <w:pPr>
        <w:spacing w:line="259" w:lineRule="auto"/>
        <w:rPr>
          <w:rStyle w:val="eop"/>
          <w:color w:val="C00000"/>
          <w:sz w:val="28"/>
          <w:szCs w:val="28"/>
          <w:shd w:val="clear" w:color="auto" w:fill="FFFFFF"/>
        </w:rPr>
      </w:pPr>
    </w:p>
    <w:p w14:paraId="5189F6D9" w14:textId="1475ECAD" w:rsidR="00C471CB" w:rsidRDefault="009A30E6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r w:rsidRPr="7C3446BF">
        <w:rPr>
          <w:color w:val="2B579A"/>
          <w:sz w:val="20"/>
          <w:shd w:val="clear" w:color="auto" w:fill="E6E6E6"/>
          <w:lang w:eastAsia="pl-PL"/>
        </w:rPr>
        <w:fldChar w:fldCharType="begin"/>
      </w:r>
      <w:r w:rsidRPr="00AD1C6F">
        <w:rPr>
          <w:sz w:val="20"/>
          <w:lang w:eastAsia="pl-PL"/>
        </w:rPr>
        <w:instrText xml:space="preserve"> TOC \o "1-2" \h \z \u </w:instrText>
      </w:r>
      <w:r w:rsidRPr="7C3446BF">
        <w:rPr>
          <w:color w:val="2B579A"/>
          <w:sz w:val="20"/>
          <w:shd w:val="clear" w:color="auto" w:fill="E6E6E6"/>
          <w:lang w:eastAsia="pl-PL"/>
        </w:rPr>
        <w:fldChar w:fldCharType="separate"/>
      </w:r>
      <w:hyperlink w:anchor="_Toc72409391" w:history="1">
        <w:r w:rsidR="00C471CB" w:rsidRPr="009876D1">
          <w:rPr>
            <w:rStyle w:val="Hipercze"/>
            <w:noProof/>
          </w:rPr>
          <w:t>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ogólne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</w:t>
        </w:r>
        <w:r w:rsidR="00C471CB">
          <w:rPr>
            <w:noProof/>
            <w:webHidden/>
          </w:rPr>
          <w:fldChar w:fldCharType="end"/>
        </w:r>
      </w:hyperlink>
    </w:p>
    <w:p w14:paraId="34CFC810" w14:textId="450C75AA" w:rsidR="00C471CB" w:rsidRDefault="005840C4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2" w:history="1">
        <w:r w:rsidR="00C471CB" w:rsidRPr="009876D1">
          <w:rPr>
            <w:rStyle w:val="Hipercze"/>
            <w:noProof/>
          </w:rPr>
          <w:t>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223AD080" w14:textId="5564834B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3" w:history="1">
        <w:r w:rsidR="00C471CB" w:rsidRPr="009876D1">
          <w:rPr>
            <w:rStyle w:val="Hipercze"/>
            <w:noProof/>
          </w:rPr>
          <w:t>2.1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455D8B4D" w14:textId="54AB1012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4" w:history="1">
        <w:r w:rsidR="00C471CB" w:rsidRPr="009876D1">
          <w:rPr>
            <w:rStyle w:val="Hipercze"/>
            <w:noProof/>
          </w:rPr>
          <w:t>2.2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0B5E9C8" w14:textId="6ABAC5E5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5" w:history="1">
        <w:r w:rsidR="00C471CB" w:rsidRPr="009876D1">
          <w:rPr>
            <w:rStyle w:val="Hipercze"/>
            <w:noProof/>
          </w:rPr>
          <w:t>2.3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Aktualizacji Oferty po przeprowadzeniu Prac B+R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4DD66B35" w14:textId="4B0BCCA7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6" w:history="1">
        <w:r w:rsidR="00C471CB" w:rsidRPr="009876D1">
          <w:rPr>
            <w:rStyle w:val="Hipercze"/>
            <w:noProof/>
          </w:rPr>
          <w:t>2.4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5DBAA05" w14:textId="57119238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7" w:history="1">
        <w:r w:rsidR="00C471CB" w:rsidRPr="009876D1">
          <w:rPr>
            <w:rStyle w:val="Hipercze"/>
            <w:noProof/>
          </w:rPr>
          <w:t>2.5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7</w:t>
        </w:r>
        <w:r w:rsidR="00C471CB">
          <w:rPr>
            <w:noProof/>
            <w:webHidden/>
          </w:rPr>
          <w:fldChar w:fldCharType="end"/>
        </w:r>
      </w:hyperlink>
    </w:p>
    <w:p w14:paraId="47164C85" w14:textId="76F6F6B1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8" w:history="1">
        <w:r w:rsidR="00C471CB" w:rsidRPr="009876D1">
          <w:rPr>
            <w:rStyle w:val="Hipercze"/>
            <w:noProof/>
          </w:rPr>
          <w:t xml:space="preserve">2.4.1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8</w:t>
        </w:r>
        <w:r w:rsidR="00C471CB">
          <w:rPr>
            <w:noProof/>
            <w:webHidden/>
          </w:rPr>
          <w:fldChar w:fldCharType="end"/>
        </w:r>
      </w:hyperlink>
    </w:p>
    <w:p w14:paraId="3D8267D4" w14:textId="62B0A5CF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9" w:history="1">
        <w:r w:rsidR="00C471CB" w:rsidRPr="009876D1">
          <w:rPr>
            <w:rStyle w:val="Hipercze"/>
            <w:noProof/>
          </w:rPr>
          <w:t xml:space="preserve">2.4.2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Przeprowadzania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9</w:t>
        </w:r>
        <w:r w:rsidR="00C471CB">
          <w:rPr>
            <w:noProof/>
            <w:webHidden/>
          </w:rPr>
          <w:fldChar w:fldCharType="end"/>
        </w:r>
      </w:hyperlink>
    </w:p>
    <w:p w14:paraId="4ED5FDDE" w14:textId="237E965D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0" w:history="1">
        <w:r w:rsidR="00C471CB" w:rsidRPr="009876D1">
          <w:rPr>
            <w:rStyle w:val="Hipercze"/>
            <w:noProof/>
          </w:rPr>
          <w:t xml:space="preserve">2.4.4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12</w:t>
        </w:r>
        <w:r w:rsidR="00C471CB">
          <w:rPr>
            <w:noProof/>
            <w:webHidden/>
          </w:rPr>
          <w:fldChar w:fldCharType="end"/>
        </w:r>
      </w:hyperlink>
    </w:p>
    <w:p w14:paraId="0278FCED" w14:textId="5F5816B6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1" w:history="1">
        <w:r w:rsidR="00C471CB" w:rsidRPr="009876D1">
          <w:rPr>
            <w:rStyle w:val="Hipercze"/>
            <w:noProof/>
          </w:rPr>
          <w:t xml:space="preserve">2.4.5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Testów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13</w:t>
        </w:r>
        <w:r w:rsidR="00C471CB">
          <w:rPr>
            <w:noProof/>
            <w:webHidden/>
          </w:rPr>
          <w:fldChar w:fldCharType="end"/>
        </w:r>
      </w:hyperlink>
    </w:p>
    <w:p w14:paraId="768BCA50" w14:textId="49BBDE8D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2" w:history="1">
        <w:r w:rsidR="00C471CB" w:rsidRPr="009876D1">
          <w:rPr>
            <w:rStyle w:val="Hipercze"/>
            <w:noProof/>
          </w:rPr>
          <w:t>2.6.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Przeliczenie przez Zamawiającego wartości parametrów Wymagań Konkursowych w zaktualizowanej Ofercie Wykonawcy po Testach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6BDD646F" w14:textId="21301064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3" w:history="1">
        <w:r w:rsidR="00C471CB" w:rsidRPr="009876D1">
          <w:rPr>
            <w:rStyle w:val="Hipercze"/>
            <w:noProof/>
          </w:rPr>
          <w:t>2.7.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I, Selekcja Wykonawców do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2762F388" w14:textId="4282C4F3" w:rsidR="00C471CB" w:rsidRDefault="005840C4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4" w:history="1">
        <w:r w:rsidR="00C471CB" w:rsidRPr="009876D1">
          <w:rPr>
            <w:rStyle w:val="Hipercze"/>
            <w:noProof/>
          </w:rPr>
          <w:t>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1A256FF7" w14:textId="11080287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5" w:history="1">
        <w:r w:rsidR="00C471CB" w:rsidRPr="009876D1">
          <w:rPr>
            <w:rStyle w:val="Hipercze"/>
            <w:noProof/>
          </w:rPr>
          <w:t>3.1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29451C1E" w14:textId="02008796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6" w:history="1">
        <w:r w:rsidR="00C471CB" w:rsidRPr="009876D1">
          <w:rPr>
            <w:rStyle w:val="Hipercze"/>
            <w:noProof/>
            <w:lang w:eastAsia="pl-PL"/>
          </w:rPr>
          <w:t>3.2.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5B546604" w14:textId="0AB7D1EF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7" w:history="1">
        <w:r w:rsidR="00C471CB" w:rsidRPr="009876D1">
          <w:rPr>
            <w:rStyle w:val="Hipercze"/>
            <w:noProof/>
          </w:rPr>
          <w:t>3.3.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4FDA8D5B" w14:textId="35E3C5A6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8" w:history="1">
        <w:r w:rsidR="00C471CB" w:rsidRPr="009876D1">
          <w:rPr>
            <w:rStyle w:val="Hipercze"/>
            <w:noProof/>
          </w:rPr>
          <w:t>3.4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 xml:space="preserve">Rozruch Systemu </w:t>
        </w:r>
        <w:r w:rsidR="00C471CB" w:rsidRPr="009876D1">
          <w:rPr>
            <w:rStyle w:val="Hipercze"/>
            <w:rFonts w:eastAsia="Calibri"/>
            <w:noProof/>
            <w:lang w:eastAsia="pl-PL"/>
          </w:rPr>
          <w:t xml:space="preserve">dla </w:t>
        </w:r>
        <w:r w:rsidR="00C471CB" w:rsidRPr="009876D1">
          <w:rPr>
            <w:rStyle w:val="Hipercze"/>
            <w:noProof/>
          </w:rPr>
          <w:t>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18</w:t>
        </w:r>
        <w:r w:rsidR="00C471CB">
          <w:rPr>
            <w:noProof/>
            <w:webHidden/>
          </w:rPr>
          <w:fldChar w:fldCharType="end"/>
        </w:r>
      </w:hyperlink>
    </w:p>
    <w:p w14:paraId="0E6DB71A" w14:textId="1112A906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9" w:history="1">
        <w:r w:rsidR="00C471CB" w:rsidRPr="009876D1">
          <w:rPr>
            <w:rStyle w:val="Hipercze"/>
            <w:noProof/>
          </w:rPr>
          <w:t>3.5.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Sytemu dla 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22160829" w14:textId="54F49147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0" w:history="1">
        <w:r w:rsidR="00C471CB" w:rsidRPr="009876D1">
          <w:rPr>
            <w:rStyle w:val="Hipercze"/>
            <w:noProof/>
          </w:rPr>
          <w:t>3.5.1.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4243CAB6" w14:textId="38B51A59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1" w:history="1">
        <w:r w:rsidR="00C471CB" w:rsidRPr="009876D1">
          <w:rPr>
            <w:rStyle w:val="Hipercze"/>
            <w:noProof/>
          </w:rPr>
          <w:t>3.5.2.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20</w:t>
        </w:r>
        <w:r w:rsidR="00C471CB">
          <w:rPr>
            <w:noProof/>
            <w:webHidden/>
          </w:rPr>
          <w:fldChar w:fldCharType="end"/>
        </w:r>
      </w:hyperlink>
    </w:p>
    <w:p w14:paraId="3DC47C56" w14:textId="19165C31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2" w:history="1">
        <w:r w:rsidR="00C471CB" w:rsidRPr="009876D1">
          <w:rPr>
            <w:rStyle w:val="Hipercze"/>
            <w:noProof/>
          </w:rPr>
          <w:t>3.5.3.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21</w:t>
        </w:r>
        <w:r w:rsidR="00C471CB">
          <w:rPr>
            <w:noProof/>
            <w:webHidden/>
          </w:rPr>
          <w:fldChar w:fldCharType="end"/>
        </w:r>
      </w:hyperlink>
    </w:p>
    <w:p w14:paraId="35E2CF60" w14:textId="7609DFEF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3" w:history="1">
        <w:r w:rsidR="00C471CB" w:rsidRPr="009876D1">
          <w:rPr>
            <w:rStyle w:val="Hipercze"/>
            <w:noProof/>
          </w:rPr>
          <w:t xml:space="preserve">3.5.4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22</w:t>
        </w:r>
        <w:r w:rsidR="00C471CB">
          <w:rPr>
            <w:noProof/>
            <w:webHidden/>
          </w:rPr>
          <w:fldChar w:fldCharType="end"/>
        </w:r>
      </w:hyperlink>
    </w:p>
    <w:p w14:paraId="593A7170" w14:textId="396CB5A0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4" w:history="1">
        <w:r w:rsidR="00C471CB" w:rsidRPr="009876D1">
          <w:rPr>
            <w:rStyle w:val="Hipercze"/>
            <w:noProof/>
          </w:rPr>
          <w:t>3.5.5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Jednorodzinnego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23</w:t>
        </w:r>
        <w:r w:rsidR="00C471CB">
          <w:rPr>
            <w:noProof/>
            <w:webHidden/>
          </w:rPr>
          <w:fldChar w:fldCharType="end"/>
        </w:r>
      </w:hyperlink>
    </w:p>
    <w:p w14:paraId="321EAE2E" w14:textId="542D7140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5" w:history="1">
        <w:r w:rsidR="00C471CB" w:rsidRPr="009876D1">
          <w:rPr>
            <w:rStyle w:val="Hipercze"/>
            <w:noProof/>
          </w:rPr>
          <w:t>3.5.6.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5E0CE20B" w14:textId="7EF1F7C4" w:rsidR="00C471CB" w:rsidRDefault="005840C4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6" w:history="1">
        <w:r w:rsidR="00C471CB" w:rsidRPr="009876D1">
          <w:rPr>
            <w:rStyle w:val="Hipercze"/>
            <w:noProof/>
          </w:rPr>
          <w:t>3.5.7.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Szkoły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2F4896D7" w14:textId="1B69FDA8" w:rsidR="00C471CB" w:rsidRDefault="005840C4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7" w:history="1">
        <w:r w:rsidR="00C471CB" w:rsidRPr="009876D1">
          <w:rPr>
            <w:rStyle w:val="Hipercze"/>
            <w:noProof/>
          </w:rPr>
          <w:t>3.6.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25</w:t>
        </w:r>
        <w:r w:rsidR="00C471CB">
          <w:rPr>
            <w:noProof/>
            <w:webHidden/>
          </w:rPr>
          <w:fldChar w:fldCharType="end"/>
        </w:r>
      </w:hyperlink>
    </w:p>
    <w:p w14:paraId="0A964B1D" w14:textId="5C2B8AB0" w:rsidR="00B64DBA" w:rsidRPr="00AD1C6F" w:rsidRDefault="009A30E6" w:rsidP="00527C8D">
      <w:pPr>
        <w:spacing w:line="259" w:lineRule="auto"/>
      </w:pPr>
      <w:r w:rsidRPr="7C3446BF">
        <w:rPr>
          <w:color w:val="2B579A"/>
          <w:lang w:eastAsia="pl-PL"/>
        </w:rPr>
        <w:lastRenderedPageBreak/>
        <w:fldChar w:fldCharType="end"/>
      </w:r>
      <w:bookmarkStart w:id="2" w:name="_Toc72409391"/>
      <w:r w:rsidR="00B64DBA" w:rsidRPr="7C3446BF">
        <w:t>Informacje ogólne</w:t>
      </w:r>
      <w:bookmarkEnd w:id="2"/>
    </w:p>
    <w:p w14:paraId="144853CC" w14:textId="6CC59BD3" w:rsidR="005460E0" w:rsidRPr="00AD1C6F" w:rsidRDefault="01DD2870" w:rsidP="00B3280C">
      <w:pPr>
        <w:keepNext/>
        <w:keepLines/>
        <w:spacing w:after="160" w:line="259" w:lineRule="auto"/>
        <w:jc w:val="both"/>
        <w:rPr>
          <w:rFonts w:eastAsia="Calibri"/>
        </w:rPr>
      </w:pPr>
      <w:r w:rsidRPr="7C3446BF">
        <w:rPr>
          <w:rFonts w:eastAsia="Calibri"/>
        </w:rPr>
        <w:t xml:space="preserve">W niniejszym dokumencie Zamawiający określa </w:t>
      </w:r>
      <w:r w:rsidR="00792A8B" w:rsidRPr="7C3446BF">
        <w:rPr>
          <w:rFonts w:eastAsia="Calibri"/>
        </w:rPr>
        <w:t xml:space="preserve">Harmonogram </w:t>
      </w:r>
      <w:r w:rsidR="00C568ED" w:rsidRPr="7C3446BF">
        <w:rPr>
          <w:rFonts w:eastAsia="Calibri"/>
        </w:rPr>
        <w:t>Przedsięwzięcia</w:t>
      </w:r>
      <w:r w:rsidR="00F5556C" w:rsidRPr="7C3446BF">
        <w:rPr>
          <w:rFonts w:eastAsia="Calibri"/>
        </w:rPr>
        <w:t xml:space="preserve">, </w:t>
      </w:r>
      <w:r w:rsidR="00EA0FF2" w:rsidRPr="7C3446BF">
        <w:rPr>
          <w:rFonts w:eastAsia="Calibri"/>
        </w:rPr>
        <w:t>zakres</w:t>
      </w:r>
      <w:r w:rsidR="00F5556C" w:rsidRPr="7C3446BF">
        <w:rPr>
          <w:rFonts w:eastAsia="Calibri"/>
        </w:rPr>
        <w:t xml:space="preserve"> i </w:t>
      </w:r>
      <w:r w:rsidR="00D25B36">
        <w:rPr>
          <w:rFonts w:eastAsia="Calibri"/>
        </w:rPr>
        <w:t>W</w:t>
      </w:r>
      <w:r w:rsidR="00D25B36" w:rsidRPr="7C3446BF">
        <w:rPr>
          <w:rFonts w:eastAsia="Calibri"/>
        </w:rPr>
        <w:t xml:space="preserve">yniki </w:t>
      </w:r>
      <w:r w:rsidR="00D25B36">
        <w:rPr>
          <w:rFonts w:eastAsia="Calibri"/>
        </w:rPr>
        <w:t>P</w:t>
      </w:r>
      <w:r w:rsidR="00D25B36" w:rsidRPr="7C3446BF">
        <w:rPr>
          <w:rFonts w:eastAsia="Calibri"/>
        </w:rPr>
        <w:t xml:space="preserve">rac </w:t>
      </w:r>
      <w:r w:rsidR="00D25B36">
        <w:rPr>
          <w:rFonts w:eastAsia="Calibri"/>
        </w:rPr>
        <w:t xml:space="preserve">Etapu </w:t>
      </w:r>
      <w:r w:rsidR="001E1111" w:rsidRPr="7C3446BF">
        <w:rPr>
          <w:rFonts w:eastAsia="Calibri"/>
        </w:rPr>
        <w:t>prowadzonych</w:t>
      </w:r>
      <w:r w:rsidR="00F5556C" w:rsidRPr="7C3446BF">
        <w:rPr>
          <w:rFonts w:eastAsia="Calibri"/>
        </w:rPr>
        <w:t xml:space="preserve"> w Etapach I i II oraz zakres Testów</w:t>
      </w:r>
      <w:r w:rsidR="00C568ED" w:rsidRPr="7C3446BF">
        <w:rPr>
          <w:rFonts w:eastAsia="Calibri"/>
        </w:rPr>
        <w:t>.</w:t>
      </w:r>
    </w:p>
    <w:p w14:paraId="7AA82EDA" w14:textId="7CE27BB7" w:rsidR="00CD1F88" w:rsidRPr="00AD1C6F" w:rsidRDefault="00CD1F88" w:rsidP="00B3280C">
      <w:p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lang w:eastAsia="pl-PL"/>
        </w:rPr>
        <w:t>Przedmiotem przedsięwzięcia „</w:t>
      </w:r>
      <w:r w:rsidR="001D48A3" w:rsidRPr="7C3446BF">
        <w:rPr>
          <w:rFonts w:eastAsia="Calibri"/>
          <w:lang w:eastAsia="pl-PL"/>
        </w:rPr>
        <w:t>Technologie domowej retencji</w:t>
      </w:r>
      <w:r w:rsidRPr="7C3446BF">
        <w:rPr>
          <w:rFonts w:eastAsia="Calibri"/>
          <w:lang w:eastAsia="pl-PL"/>
        </w:rPr>
        <w:t xml:space="preserve">” (dalej nazywanego „Przedsięwzięciem”) </w:t>
      </w:r>
      <w:r w:rsidR="00125029" w:rsidRPr="7C3446BF">
        <w:rPr>
          <w:rFonts w:eastAsia="Calibri"/>
          <w:lang w:eastAsia="pl-PL"/>
        </w:rPr>
        <w:t xml:space="preserve">jest </w:t>
      </w:r>
      <w:r w:rsidR="002E1781" w:rsidRPr="7C3446BF">
        <w:rPr>
          <w:rFonts w:eastAsia="Calibri"/>
          <w:lang w:eastAsia="pl-PL"/>
        </w:rPr>
        <w:t>opracowanie</w:t>
      </w:r>
      <w:r w:rsidR="00EA0FF2" w:rsidRPr="7C3446BF">
        <w:rPr>
          <w:rFonts w:eastAsia="Calibri"/>
          <w:lang w:eastAsia="pl-PL"/>
        </w:rPr>
        <w:t>, w drodze prac badawczo-rozwojowych,</w:t>
      </w:r>
      <w:r w:rsidR="002E1781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 xml:space="preserve">innowacyjnego </w:t>
      </w:r>
      <w:r w:rsidR="00B166EE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 xml:space="preserve">ystemu </w:t>
      </w:r>
      <w:r w:rsidR="00701F87" w:rsidRPr="7C3446BF">
        <w:rPr>
          <w:rFonts w:eastAsia="Calibri"/>
          <w:lang w:eastAsia="pl-PL"/>
        </w:rPr>
        <w:t xml:space="preserve">do </w:t>
      </w:r>
      <w:r w:rsidR="001D48A3" w:rsidRPr="7C3446BF">
        <w:rPr>
          <w:rFonts w:eastAsia="Calibri"/>
          <w:lang w:eastAsia="pl-PL"/>
        </w:rPr>
        <w:t>retencjonowania</w:t>
      </w:r>
      <w:r w:rsidR="00F5556C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>i oczyszczania</w:t>
      </w:r>
      <w:r w:rsidR="00EA0FF2" w:rsidRPr="7C3446BF">
        <w:rPr>
          <w:rFonts w:eastAsia="Calibri"/>
          <w:lang w:eastAsia="pl-PL"/>
        </w:rPr>
        <w:t xml:space="preserve"> </w:t>
      </w:r>
      <w:r w:rsidR="001D48A3" w:rsidRPr="7C3446BF">
        <w:rPr>
          <w:rFonts w:eastAsia="Calibri"/>
          <w:lang w:eastAsia="pl-PL"/>
        </w:rPr>
        <w:t>wody</w:t>
      </w:r>
      <w:r w:rsidR="002E1781" w:rsidRPr="7C3446BF">
        <w:rPr>
          <w:rFonts w:eastAsia="Calibri"/>
          <w:lang w:eastAsia="pl-PL"/>
        </w:rPr>
        <w:t xml:space="preserve"> </w:t>
      </w:r>
      <w:r w:rsidR="00F5556C" w:rsidRPr="7C3446BF">
        <w:rPr>
          <w:rFonts w:eastAsia="Calibri"/>
          <w:lang w:eastAsia="pl-PL"/>
        </w:rPr>
        <w:t xml:space="preserve">deszczowej </w:t>
      </w:r>
      <w:r w:rsidR="00273925" w:rsidRPr="7C3446BF">
        <w:rPr>
          <w:rFonts w:eastAsia="Calibri"/>
          <w:lang w:eastAsia="pl-PL"/>
        </w:rPr>
        <w:t xml:space="preserve">na potrzeby </w:t>
      </w:r>
      <w:r w:rsidR="00556190" w:rsidRPr="7C3446BF">
        <w:rPr>
          <w:rFonts w:eastAsia="Calibri"/>
          <w:lang w:eastAsia="pl-PL"/>
        </w:rPr>
        <w:t>Budynku Jednorodzinnego</w:t>
      </w:r>
      <w:r w:rsidR="00701F87" w:rsidRPr="7C3446BF">
        <w:rPr>
          <w:rFonts w:eastAsia="Calibri"/>
          <w:lang w:eastAsia="pl-PL"/>
        </w:rPr>
        <w:t xml:space="preserve"> oraz</w:t>
      </w:r>
      <w:r w:rsidR="00556190" w:rsidRPr="7C3446BF">
        <w:rPr>
          <w:rFonts w:eastAsia="Calibri"/>
          <w:lang w:eastAsia="pl-PL"/>
        </w:rPr>
        <w:t xml:space="preserve"> Budynku</w:t>
      </w:r>
      <w:r w:rsidR="00701F87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>zkoł</w:t>
      </w:r>
      <w:r w:rsidR="00EA0FF2" w:rsidRPr="7C3446BF">
        <w:rPr>
          <w:rFonts w:eastAsia="Calibri"/>
          <w:lang w:eastAsia="pl-PL"/>
        </w:rPr>
        <w:t>y</w:t>
      </w:r>
      <w:r w:rsidR="00B166EE" w:rsidRPr="7C3446BF">
        <w:rPr>
          <w:rFonts w:eastAsia="Calibri"/>
          <w:lang w:eastAsia="pl-PL"/>
        </w:rPr>
        <w:t>.</w:t>
      </w:r>
      <w:r w:rsidR="002A6A91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 xml:space="preserve">Opracowany System musi </w:t>
      </w:r>
      <w:r w:rsidR="00B166EE" w:rsidRPr="7C3446BF">
        <w:rPr>
          <w:rFonts w:eastAsia="Calibri"/>
          <w:lang w:eastAsia="pl-PL"/>
        </w:rPr>
        <w:t xml:space="preserve">spełniać założenia wskazane </w:t>
      </w:r>
      <w:r>
        <w:br/>
      </w:r>
      <w:r w:rsidR="00B166EE" w:rsidRPr="7C3446BF">
        <w:rPr>
          <w:rFonts w:eastAsia="Calibri"/>
          <w:lang w:eastAsia="pl-PL"/>
        </w:rPr>
        <w:t>w</w:t>
      </w:r>
      <w:r w:rsidR="00D25B36">
        <w:rPr>
          <w:rFonts w:eastAsia="Calibri"/>
          <w:lang w:eastAsia="pl-PL"/>
        </w:rPr>
        <w:t xml:space="preserve"> </w:t>
      </w:r>
      <w:r w:rsidR="00792A8B" w:rsidRPr="7C3446BF">
        <w:rPr>
          <w:rFonts w:eastAsia="Calibri"/>
          <w:lang w:eastAsia="pl-PL"/>
        </w:rPr>
        <w:t>Załącznik</w:t>
      </w:r>
      <w:r w:rsidR="00B166EE" w:rsidRPr="7C3446BF">
        <w:rPr>
          <w:rFonts w:eastAsia="Calibri"/>
          <w:lang w:eastAsia="pl-PL"/>
        </w:rPr>
        <w:t>u</w:t>
      </w:r>
      <w:r w:rsidR="002A6A91" w:rsidRPr="7C3446BF">
        <w:rPr>
          <w:rFonts w:eastAsia="Calibri"/>
          <w:lang w:eastAsia="pl-PL"/>
        </w:rPr>
        <w:t xml:space="preserve"> </w:t>
      </w:r>
      <w:r w:rsidR="000C795A" w:rsidRPr="7C3446BF">
        <w:rPr>
          <w:rFonts w:eastAsia="Calibri"/>
          <w:lang w:eastAsia="pl-PL"/>
        </w:rPr>
        <w:t xml:space="preserve">nr </w:t>
      </w:r>
      <w:r w:rsidR="002A6A91" w:rsidRPr="7C3446BF">
        <w:rPr>
          <w:rFonts w:eastAsia="Calibri"/>
          <w:lang w:eastAsia="pl-PL"/>
        </w:rPr>
        <w:t xml:space="preserve">1 do </w:t>
      </w:r>
      <w:r w:rsidR="002A6A91" w:rsidRPr="7C3446BF">
        <w:rPr>
          <w:rFonts w:eastAsia="Calibri"/>
          <w:color w:val="000000" w:themeColor="text1"/>
          <w:lang w:eastAsia="pl-PL"/>
        </w:rPr>
        <w:t>Regulaminu</w:t>
      </w:r>
      <w:r w:rsidR="00576BC9" w:rsidRPr="7C3446BF">
        <w:rPr>
          <w:color w:val="000000" w:themeColor="text1"/>
        </w:rPr>
        <w:t xml:space="preserve"> </w:t>
      </w:r>
      <w:r w:rsidR="000C795A" w:rsidRPr="7C3446BF">
        <w:rPr>
          <w:color w:val="000000" w:themeColor="text1"/>
        </w:rPr>
        <w:t xml:space="preserve">- </w:t>
      </w:r>
      <w:r w:rsidR="00576BC9" w:rsidRPr="7C3446BF">
        <w:rPr>
          <w:color w:val="000000" w:themeColor="text1"/>
        </w:rPr>
        <w:t xml:space="preserve">Wymagania </w:t>
      </w:r>
      <w:r w:rsidR="00792A8B" w:rsidRPr="7C3446BF">
        <w:rPr>
          <w:color w:val="000000" w:themeColor="text1"/>
        </w:rPr>
        <w:t>Obligatoryjn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>,</w:t>
      </w:r>
      <w:r w:rsidR="000F5A76" w:rsidRPr="7C3446BF">
        <w:rPr>
          <w:color w:val="000000" w:themeColor="text1"/>
        </w:rPr>
        <w:t xml:space="preserve"> </w:t>
      </w:r>
      <w:r w:rsidR="00792A8B" w:rsidRPr="7C3446BF">
        <w:rPr>
          <w:color w:val="000000" w:themeColor="text1"/>
        </w:rPr>
        <w:t>Konkursow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 xml:space="preserve"> i Jakościowe</w:t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  <w:bookmarkStart w:id="3" w:name="_Hlk53926628"/>
      <w:bookmarkEnd w:id="3"/>
    </w:p>
    <w:p w14:paraId="648B4B1D" w14:textId="0829EDCA" w:rsidR="00CD1F88" w:rsidRPr="00AD1C6F" w:rsidRDefault="00792A8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Prac</w:t>
      </w:r>
      <w:r w:rsidR="001E1111" w:rsidRPr="7C3446BF">
        <w:rPr>
          <w:rFonts w:eastAsia="Calibri"/>
          <w:lang w:eastAsia="pl-PL"/>
        </w:rPr>
        <w:t xml:space="preserve">e badawczo-rozwojowe realizowane są w dwóch Etapach i </w:t>
      </w:r>
      <w:r w:rsidR="00B678C1" w:rsidRPr="7C3446BF">
        <w:rPr>
          <w:rFonts w:eastAsia="Calibri"/>
          <w:lang w:eastAsia="pl-PL"/>
        </w:rPr>
        <w:t>rozpoczy</w:t>
      </w:r>
      <w:r w:rsidR="00396103" w:rsidRPr="7C3446BF">
        <w:rPr>
          <w:rFonts w:eastAsia="Calibri"/>
          <w:lang w:eastAsia="pl-PL"/>
        </w:rPr>
        <w:t>na</w:t>
      </w:r>
      <w:r w:rsidR="001E1111" w:rsidRPr="7C3446BF">
        <w:rPr>
          <w:rFonts w:eastAsia="Calibri"/>
          <w:lang w:eastAsia="pl-PL"/>
        </w:rPr>
        <w:t>ją</w:t>
      </w:r>
      <w:r w:rsidR="00396103" w:rsidRPr="7C3446BF">
        <w:rPr>
          <w:rFonts w:eastAsia="Calibri"/>
          <w:lang w:eastAsia="pl-PL"/>
        </w:rPr>
        <w:t xml:space="preserve"> się wraz z podpisaniem Um</w:t>
      </w:r>
      <w:r w:rsidR="00CD1F88" w:rsidRPr="7C3446BF">
        <w:rPr>
          <w:rFonts w:eastAsia="Calibri"/>
          <w:lang w:eastAsia="pl-PL"/>
        </w:rPr>
        <w:t>ó</w:t>
      </w:r>
      <w:r w:rsidR="00396103" w:rsidRPr="7C3446BF">
        <w:rPr>
          <w:rFonts w:eastAsia="Calibri"/>
          <w:lang w:eastAsia="pl-PL"/>
        </w:rPr>
        <w:t xml:space="preserve">w </w:t>
      </w:r>
      <w:r w:rsidR="001C5ECB" w:rsidRPr="7C3446BF">
        <w:rPr>
          <w:rFonts w:eastAsia="Calibri"/>
          <w:lang w:eastAsia="pl-PL"/>
        </w:rPr>
        <w:t xml:space="preserve">pomiędzy </w:t>
      </w:r>
      <w:r w:rsidR="00D25B36">
        <w:rPr>
          <w:rFonts w:eastAsia="Calibri"/>
          <w:lang w:eastAsia="pl-PL"/>
        </w:rPr>
        <w:t>Uczestnikami Przedsięwzięcia</w:t>
      </w:r>
      <w:r w:rsidR="00D25B36" w:rsidRPr="7C3446BF">
        <w:rPr>
          <w:rFonts w:eastAsia="Calibri"/>
          <w:lang w:eastAsia="pl-PL"/>
        </w:rPr>
        <w:t xml:space="preserve"> </w:t>
      </w:r>
      <w:r w:rsidR="00B678C1" w:rsidRPr="7C3446BF">
        <w:rPr>
          <w:rFonts w:eastAsia="Calibri"/>
          <w:lang w:eastAsia="pl-PL"/>
        </w:rPr>
        <w:t>wybrany</w:t>
      </w:r>
      <w:r w:rsidR="001C5ECB" w:rsidRPr="7C3446BF">
        <w:rPr>
          <w:rFonts w:eastAsia="Calibri"/>
          <w:lang w:eastAsia="pl-PL"/>
        </w:rPr>
        <w:t>mi</w:t>
      </w:r>
      <w:r w:rsidR="00B678C1" w:rsidRPr="7C3446BF">
        <w:rPr>
          <w:rFonts w:eastAsia="Calibri"/>
          <w:lang w:eastAsia="pl-PL"/>
        </w:rPr>
        <w:t xml:space="preserve"> w ramach przeprowadzonego </w:t>
      </w:r>
      <w:r w:rsidR="00D25B36">
        <w:rPr>
          <w:rFonts w:eastAsia="Calibri"/>
          <w:lang w:eastAsia="pl-PL"/>
        </w:rPr>
        <w:t>Postępowania</w:t>
      </w:r>
      <w:r w:rsidR="00EA0FF2" w:rsidRPr="7C3446BF">
        <w:rPr>
          <w:rFonts w:eastAsia="Calibri"/>
          <w:lang w:eastAsia="pl-PL"/>
        </w:rPr>
        <w:t>,</w:t>
      </w:r>
      <w:r w:rsidR="001C5ECB" w:rsidRPr="7C3446BF">
        <w:rPr>
          <w:rFonts w:eastAsia="Calibri"/>
          <w:lang w:eastAsia="pl-PL"/>
        </w:rPr>
        <w:t xml:space="preserve"> a Zamawiającym. </w:t>
      </w:r>
    </w:p>
    <w:p w14:paraId="5715AA81" w14:textId="18FEF46A" w:rsidR="0063258D" w:rsidRPr="00AD1C6F" w:rsidRDefault="005460E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Czas </w:t>
      </w:r>
      <w:r w:rsidR="00E44154" w:rsidRPr="7C3446BF">
        <w:rPr>
          <w:rFonts w:eastAsia="Calibri"/>
          <w:lang w:eastAsia="pl-PL"/>
        </w:rPr>
        <w:t xml:space="preserve">trwania poszczególnych </w:t>
      </w:r>
      <w:r w:rsidR="004E3FD5" w:rsidRPr="7C3446BF">
        <w:t>Etapów</w:t>
      </w:r>
      <w:r w:rsidR="004E3FD5" w:rsidRPr="7C3446BF">
        <w:rPr>
          <w:rFonts w:eastAsia="Calibri"/>
          <w:lang w:eastAsia="pl-PL"/>
        </w:rPr>
        <w:t xml:space="preserve"> </w:t>
      </w:r>
      <w:r w:rsidR="00E44154" w:rsidRPr="7C3446BF">
        <w:rPr>
          <w:rFonts w:eastAsia="Calibri"/>
          <w:lang w:eastAsia="pl-PL"/>
        </w:rPr>
        <w:t>Przedsięwzięcia</w:t>
      </w:r>
      <w:r w:rsidRPr="7C3446BF">
        <w:rPr>
          <w:rFonts w:eastAsia="Calibri"/>
          <w:lang w:eastAsia="pl-PL"/>
        </w:rPr>
        <w:t xml:space="preserve"> przedstawiono w tabeli poniżej</w:t>
      </w:r>
      <w:r w:rsidR="00E4504E" w:rsidRPr="7C3446BF">
        <w:rPr>
          <w:rFonts w:eastAsia="Calibri"/>
          <w:lang w:eastAsia="pl-PL"/>
        </w:rPr>
        <w:t>.</w:t>
      </w:r>
    </w:p>
    <w:p w14:paraId="21DC0EE1" w14:textId="37BE7E8C" w:rsidR="00DC26C3" w:rsidRPr="00AD1C6F" w:rsidRDefault="00582D12" w:rsidP="00B3280C">
      <w:pPr>
        <w:pStyle w:val="Legenda"/>
        <w:keepNext/>
        <w:spacing w:line="259" w:lineRule="auto"/>
        <w:jc w:val="both"/>
        <w:rPr>
          <w:b/>
          <w:bCs/>
          <w:i w:val="0"/>
          <w:iCs w:val="0"/>
          <w:sz w:val="22"/>
          <w:szCs w:val="22"/>
        </w:rPr>
      </w:pPr>
      <w:bookmarkStart w:id="4" w:name="_Ref71549041"/>
      <w:r w:rsidRPr="7C3446BF">
        <w:rPr>
          <w:b/>
          <w:bCs/>
          <w:i w:val="0"/>
          <w:iCs w:val="0"/>
          <w:sz w:val="22"/>
          <w:szCs w:val="22"/>
        </w:rPr>
        <w:t xml:space="preserve">Tabela 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begin"/>
      </w:r>
      <w:r w:rsidRPr="7C3446BF">
        <w:rPr>
          <w:b/>
          <w:bCs/>
          <w:i w:val="0"/>
          <w:iCs w:val="0"/>
          <w:sz w:val="22"/>
          <w:szCs w:val="22"/>
        </w:rPr>
        <w:instrText xml:space="preserve"> SEQ Tabela \* ARABIC </w:instrTex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separate"/>
      </w:r>
      <w:r w:rsidR="00D75F04" w:rsidRPr="7C3446BF">
        <w:rPr>
          <w:b/>
          <w:bCs/>
          <w:i w:val="0"/>
          <w:iCs w:val="0"/>
          <w:noProof/>
          <w:sz w:val="22"/>
          <w:szCs w:val="22"/>
        </w:rPr>
        <w:t>1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end"/>
      </w:r>
      <w:r w:rsidRPr="7C3446BF">
        <w:rPr>
          <w:b/>
          <w:bCs/>
          <w:i w:val="0"/>
          <w:iCs w:val="0"/>
          <w:sz w:val="22"/>
          <w:szCs w:val="22"/>
        </w:rPr>
        <w:t xml:space="preserve">. </w:t>
      </w:r>
      <w:r w:rsidR="004E0B57" w:rsidRPr="7C3446BF">
        <w:rPr>
          <w:b/>
          <w:bCs/>
          <w:i w:val="0"/>
          <w:iCs w:val="0"/>
          <w:sz w:val="22"/>
          <w:szCs w:val="22"/>
        </w:rPr>
        <w:t>H</w:t>
      </w:r>
      <w:r w:rsidRPr="7C3446BF">
        <w:rPr>
          <w:b/>
          <w:bCs/>
          <w:i w:val="0"/>
          <w:iCs w:val="0"/>
          <w:sz w:val="22"/>
          <w:szCs w:val="22"/>
        </w:rPr>
        <w:t>armonogram Przedsięwzięcia</w:t>
      </w:r>
      <w:bookmarkEnd w:id="4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3591"/>
        <w:gridCol w:w="4252"/>
        <w:gridCol w:w="851"/>
      </w:tblGrid>
      <w:tr w:rsidR="007C25D6" w:rsidRPr="00AD1C6F" w14:paraId="35D6E5A3" w14:textId="77777777" w:rsidTr="57491CD3">
        <w:trPr>
          <w:trHeight w:val="979"/>
          <w:tblHeader/>
        </w:trPr>
        <w:tc>
          <w:tcPr>
            <w:tcW w:w="799" w:type="dxa"/>
            <w:shd w:val="clear" w:color="auto" w:fill="A8D08D" w:themeFill="accent6" w:themeFillTint="99"/>
            <w:vAlign w:val="center"/>
            <w:hideMark/>
          </w:tcPr>
          <w:p w14:paraId="20486E72" w14:textId="00603BAC" w:rsidR="006E527C" w:rsidRPr="00AD1C6F" w:rsidRDefault="00D25B36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91" w:type="dxa"/>
            <w:shd w:val="clear" w:color="auto" w:fill="A8D08D" w:themeFill="accent6" w:themeFillTint="99"/>
            <w:vAlign w:val="center"/>
            <w:hideMark/>
          </w:tcPr>
          <w:p w14:paraId="15C1E016" w14:textId="77777777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Opis Etapu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49BE6935" w14:textId="3F83330A" w:rsidR="00B95C53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Czas trwania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[</w:t>
            </w:r>
            <w:r w:rsidR="007C25D6" w:rsidRPr="7C3446BF">
              <w:rPr>
                <w:b/>
                <w:bCs/>
                <w:color w:val="000000" w:themeColor="text1"/>
                <w:sz w:val="20"/>
                <w:szCs w:val="20"/>
              </w:rPr>
              <w:t>m-c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/ termin</w:t>
            </w:r>
            <w:r w:rsidR="001E1111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zakończenia</w:t>
            </w:r>
            <w:r w:rsidR="007C25D6" w:rsidRPr="7C3446BF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7E23934D" w14:textId="6BC8101A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Liczba </w:t>
            </w:r>
            <w:r w:rsidR="00D25B36">
              <w:rPr>
                <w:b/>
                <w:bCs/>
                <w:color w:val="000000" w:themeColor="text1"/>
                <w:sz w:val="20"/>
                <w:szCs w:val="20"/>
              </w:rPr>
              <w:t xml:space="preserve">Uczestników </w:t>
            </w:r>
            <w:r w:rsidR="00C471CB">
              <w:rPr>
                <w:b/>
                <w:bCs/>
                <w:color w:val="000000" w:themeColor="text1"/>
                <w:sz w:val="20"/>
                <w:szCs w:val="20"/>
              </w:rPr>
              <w:t>Przedsięwzięcia</w:t>
            </w:r>
          </w:p>
        </w:tc>
      </w:tr>
      <w:tr w:rsidR="007C25D6" w:rsidRPr="00AD1C6F" w14:paraId="65AB8D01" w14:textId="77777777" w:rsidTr="57491CD3">
        <w:trPr>
          <w:trHeight w:val="316"/>
        </w:trPr>
        <w:tc>
          <w:tcPr>
            <w:tcW w:w="799" w:type="dxa"/>
            <w:vMerge w:val="restart"/>
            <w:shd w:val="clear" w:color="auto" w:fill="auto"/>
            <w:vAlign w:val="center"/>
          </w:tcPr>
          <w:p w14:paraId="2E6E14CC" w14:textId="2D37B1E5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Nabór Wykonawców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0209BDE" w14:textId="639E9276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Ogłoszenie Postępowania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E08719D" w14:textId="19B76A43" w:rsidR="00E3519E" w:rsidRPr="00AD1C6F" w:rsidRDefault="007F7B60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="007A6C87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1F78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maja </w:t>
            </w:r>
            <w:r w:rsidR="0008167F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FB3EF7" w14:textId="16DE7FF8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553CB5F4" w14:textId="77777777" w:rsidTr="57491CD3">
        <w:trPr>
          <w:trHeight w:val="316"/>
        </w:trPr>
        <w:tc>
          <w:tcPr>
            <w:tcW w:w="799" w:type="dxa"/>
            <w:vMerge/>
            <w:vAlign w:val="center"/>
          </w:tcPr>
          <w:p w14:paraId="7E11624A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BF4AB9D" w14:textId="7D33FD7D" w:rsidR="00E3519E" w:rsidRPr="00AD1C6F" w:rsidRDefault="40AABAE2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color w:val="000000" w:themeColor="text1"/>
                <w:sz w:val="20"/>
                <w:szCs w:val="20"/>
              </w:rPr>
              <w:t>Termin składania pytań i uwag do dokumentacji Postępowania</w:t>
            </w:r>
            <w:r w:rsidR="713D40AA" w:rsidRPr="4A83F3FE">
              <w:rPr>
                <w:rStyle w:val="normaltextrun"/>
                <w:color w:val="000000" w:themeColor="text1"/>
                <w:sz w:val="20"/>
                <w:szCs w:val="20"/>
              </w:rPr>
              <w:t>, na które Zamawiający ma obowiązek udzielić odpowiedzi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689440" w14:textId="333B49FD" w:rsidR="00E3519E" w:rsidRPr="00AD1C6F" w:rsidRDefault="03EB08F2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C93649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czerwca</w:t>
            </w:r>
            <w:r w:rsidR="40AABAE2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 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0C62F1" w14:textId="20BD749B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304CFBE2" w14:textId="77777777" w:rsidTr="57491CD3">
        <w:trPr>
          <w:trHeight w:val="316"/>
        </w:trPr>
        <w:tc>
          <w:tcPr>
            <w:tcW w:w="799" w:type="dxa"/>
            <w:vMerge/>
            <w:vAlign w:val="center"/>
          </w:tcPr>
          <w:p w14:paraId="0A2B9E75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466AA161" w14:textId="448BD5D9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Termin składania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Wniosków</w:t>
            </w:r>
            <w:r w:rsidR="00D25B36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 dopuszczenie do udziału w Postępowaniu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 xml:space="preserve"> (Ofert)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3BDECE5" w14:textId="609FC34A" w:rsidR="00E3519E" w:rsidRPr="00AD1C6F" w:rsidRDefault="3257B88A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53D96E7D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191352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lipca </w:t>
            </w:r>
            <w:r w:rsidR="11334573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4C9C395E" w:rsidRPr="4D8B6800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35BAD3" w14:textId="50F40AB3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6CD7AC44" w14:textId="77777777" w:rsidTr="57491CD3">
        <w:trPr>
          <w:trHeight w:val="316"/>
        </w:trPr>
        <w:tc>
          <w:tcPr>
            <w:tcW w:w="799" w:type="dxa"/>
            <w:shd w:val="clear" w:color="auto" w:fill="auto"/>
            <w:vAlign w:val="center"/>
          </w:tcPr>
          <w:p w14:paraId="548A5D49" w14:textId="0A37FE47" w:rsidR="00305E8E" w:rsidRPr="00AD1C6F" w:rsidRDefault="00305E8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Umowy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B29AAF6" w14:textId="2FB7FA1F" w:rsidR="00305E8E" w:rsidRPr="00AD1C6F" w:rsidRDefault="00E70E45" w:rsidP="00B3280C">
            <w:pPr>
              <w:spacing w:after="240" w:line="259" w:lineRule="auto"/>
              <w:ind w:left="45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Zawarcie U</w:t>
            </w:r>
            <w:r w:rsidR="00305E8E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mów z wybranymi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Wnioskodawcami / Uczestnikami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EB4C31" w14:textId="206092F6" w:rsidR="00E756B7" w:rsidRPr="00AD1C6F" w:rsidRDefault="324F9D2A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ins w:id="5" w:author="Autor">
              <w:r w:rsidRPr="57491CD3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>30</w:t>
              </w:r>
            </w:ins>
            <w:del w:id="6" w:author="Autor">
              <w:r w:rsidR="432FCD7A" w:rsidRPr="57491CD3" w:rsidDel="432FCD7A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>29</w:delText>
              </w:r>
            </w:del>
            <w:r w:rsidR="1DF8CE92" w:rsidRPr="57491CD3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3BCDEC7F" w:rsidRPr="57491CD3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sierpnia </w:t>
            </w:r>
            <w:r w:rsidR="1DF8CE92" w:rsidRPr="57491CD3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  <w:p w14:paraId="6890795B" w14:textId="2B5E700E" w:rsidR="00305E8E" w:rsidRPr="00AD1C6F" w:rsidRDefault="00E70E45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(przewidywana data zawarcia U</w:t>
            </w:r>
            <w:r w:rsidR="000F3203" w:rsidRPr="7C3446BF">
              <w:rPr>
                <w:rStyle w:val="normaltextrun"/>
                <w:color w:val="000000" w:themeColor="text1"/>
                <w:sz w:val="20"/>
                <w:szCs w:val="20"/>
              </w:rPr>
              <w:t>m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ów</w:t>
            </w:r>
            <w:r w:rsidR="007F7B60" w:rsidRPr="7C3446BF">
              <w:rPr>
                <w:rStyle w:val="normaltextru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8C77AC" w14:textId="518D7065" w:rsidR="00305E8E" w:rsidRPr="00AD1C6F" w:rsidRDefault="00D565C2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3</w:t>
            </w:r>
          </w:p>
        </w:tc>
      </w:tr>
      <w:tr w:rsidR="000F3203" w:rsidRPr="00AD1C6F" w14:paraId="72737D26" w14:textId="77777777" w:rsidTr="57491CD3">
        <w:trPr>
          <w:trHeight w:val="1110"/>
        </w:trPr>
        <w:tc>
          <w:tcPr>
            <w:tcW w:w="799" w:type="dxa"/>
            <w:vMerge w:val="restart"/>
            <w:vAlign w:val="center"/>
          </w:tcPr>
          <w:p w14:paraId="31028AEF" w14:textId="3722DC73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4998CD7D" w14:textId="073DF107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Prace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B+R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Etapu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 xml:space="preserve"> I</w:t>
            </w:r>
          </w:p>
        </w:tc>
        <w:tc>
          <w:tcPr>
            <w:tcW w:w="4252" w:type="dxa"/>
            <w:vAlign w:val="center"/>
          </w:tcPr>
          <w:p w14:paraId="4DC50648" w14:textId="4003560C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– w dniu 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rzeczywistego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mów 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  <w:p w14:paraId="06100603" w14:textId="5B08DB95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- 1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4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miesięcy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>mów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 w:val="restart"/>
            <w:vAlign w:val="center"/>
          </w:tcPr>
          <w:p w14:paraId="2FC34D26" w14:textId="02A68D91" w:rsidR="000F3203" w:rsidRPr="00AD1C6F" w:rsidRDefault="000F3203" w:rsidP="00B3280C">
            <w:pPr>
              <w:spacing w:after="240" w:line="259" w:lineRule="auto"/>
              <w:jc w:val="center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3</w:t>
            </w:r>
          </w:p>
        </w:tc>
      </w:tr>
      <w:tr w:rsidR="000F3203" w:rsidRPr="00AD1C6F" w14:paraId="0DDCA8C6" w14:textId="77777777" w:rsidTr="57491CD3">
        <w:trPr>
          <w:trHeight w:val="408"/>
        </w:trPr>
        <w:tc>
          <w:tcPr>
            <w:tcW w:w="799" w:type="dxa"/>
            <w:vMerge/>
            <w:vAlign w:val="center"/>
          </w:tcPr>
          <w:p w14:paraId="13C0ABA7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6185F384" w14:textId="17B4CE7E" w:rsidR="000F3203" w:rsidRPr="00AD1C6F" w:rsidRDefault="002B6FEF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Termin </w:t>
            </w:r>
            <w:r w:rsidR="00A12F6E">
              <w:rPr>
                <w:color w:val="000000" w:themeColor="text1"/>
                <w:sz w:val="20"/>
                <w:szCs w:val="20"/>
              </w:rPr>
              <w:t>Doręczeni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="00A12F6E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Wyników Prac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Etapu I</w:t>
            </w:r>
          </w:p>
        </w:tc>
        <w:tc>
          <w:tcPr>
            <w:tcW w:w="4252" w:type="dxa"/>
            <w:vAlign w:val="center"/>
          </w:tcPr>
          <w:p w14:paraId="6ADC0497" w14:textId="0E62816E" w:rsidR="00E756B7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14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 miesięcy+1 dzień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podpisania 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Umów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/>
            <w:vAlign w:val="center"/>
          </w:tcPr>
          <w:p w14:paraId="15A8F571" w14:textId="77777777" w:rsidR="000F3203" w:rsidRPr="00AD1C6F" w:rsidRDefault="000F3203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427F9E11" w14:textId="77777777" w:rsidTr="57491CD3">
        <w:trPr>
          <w:trHeight w:val="417"/>
        </w:trPr>
        <w:tc>
          <w:tcPr>
            <w:tcW w:w="799" w:type="dxa"/>
            <w:vMerge/>
            <w:vAlign w:val="center"/>
          </w:tcPr>
          <w:p w14:paraId="5A796BC5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F284838" w14:textId="34E63BFC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opracowanego Prototypu Systemu.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FBC78F" w14:textId="107371C3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Wyników Prac 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>Etapu I</w:t>
            </w:r>
          </w:p>
          <w:p w14:paraId="47677C83" w14:textId="21F1CBAA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68208448" w14:textId="3B8342AF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6EB4C08E" w14:textId="77777777" w:rsidTr="57491CD3">
        <w:trPr>
          <w:trHeight w:val="417"/>
        </w:trPr>
        <w:tc>
          <w:tcPr>
            <w:tcW w:w="799" w:type="dxa"/>
            <w:vMerge/>
            <w:vAlign w:val="center"/>
          </w:tcPr>
          <w:p w14:paraId="473CD571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03D53CED" w14:textId="29D0830B" w:rsidR="000F3203" w:rsidRPr="00AD1C6F" w:rsidRDefault="00FF67CC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Oc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ena Wyników P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rac Etapu I i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Selekcja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>do Etapu II.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33618D0" w14:textId="3F400574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Selekcja </w:t>
            </w:r>
            <w:r w:rsidR="00D25B36" w:rsidRPr="00D25B36">
              <w:rPr>
                <w:color w:val="000000" w:themeColor="text1"/>
                <w:sz w:val="20"/>
                <w:szCs w:val="20"/>
                <w:u w:val="single"/>
              </w:rPr>
              <w:t xml:space="preserve">Uczestników Przedsięwzięcia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do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</w:t>
            </w:r>
          </w:p>
          <w:p w14:paraId="268F00A7" w14:textId="66A18E41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</w:p>
        </w:tc>
        <w:tc>
          <w:tcPr>
            <w:tcW w:w="851" w:type="dxa"/>
            <w:vMerge/>
            <w:vAlign w:val="center"/>
          </w:tcPr>
          <w:p w14:paraId="5718D51E" w14:textId="77777777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4EDE6437" w14:textId="77777777" w:rsidTr="57491CD3">
        <w:trPr>
          <w:trHeight w:val="750"/>
        </w:trPr>
        <w:tc>
          <w:tcPr>
            <w:tcW w:w="799" w:type="dxa"/>
            <w:vMerge w:val="restart"/>
            <w:shd w:val="clear" w:color="auto" w:fill="auto"/>
            <w:vAlign w:val="center"/>
            <w:hideMark/>
          </w:tcPr>
          <w:p w14:paraId="6A8FF2FC" w14:textId="299401C4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II 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14:paraId="2F69AA74" w14:textId="669BF6F6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Prace B+R Etapu II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0209C52A" w14:textId="0B390BCB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- od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dnia publikacji Listy Rankingowej po Etapie I</w:t>
            </w:r>
          </w:p>
          <w:p w14:paraId="03BCF61E" w14:textId="1A0F2F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7 miesięcy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033A8570" w14:textId="7B59F0F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2</w:t>
            </w:r>
          </w:p>
          <w:p w14:paraId="771DD76D" w14:textId="77777777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2C06C5" w:rsidRPr="00AD1C6F" w14:paraId="4C427EF3" w14:textId="77777777" w:rsidTr="57491CD3">
        <w:trPr>
          <w:trHeight w:val="357"/>
        </w:trPr>
        <w:tc>
          <w:tcPr>
            <w:tcW w:w="799" w:type="dxa"/>
            <w:vMerge/>
            <w:vAlign w:val="center"/>
          </w:tcPr>
          <w:p w14:paraId="7E8E7990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3ADA8D1D" w14:textId="17DC8244" w:rsidR="002C06C5" w:rsidRPr="00AD1C6F" w:rsidRDefault="00767B30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Termin Doręczenia</w:t>
            </w:r>
            <w:r w:rsidRPr="7C3446BF" w:rsidDel="00A12F6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EA0136C" w14:textId="085E22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7 miesięcy+1 dzień od rozpoczęcia</w:t>
            </w:r>
          </w:p>
          <w:p w14:paraId="6D64587D" w14:textId="422E207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 B+R Etapu II</w:t>
            </w:r>
          </w:p>
        </w:tc>
        <w:tc>
          <w:tcPr>
            <w:tcW w:w="851" w:type="dxa"/>
            <w:vMerge/>
            <w:vAlign w:val="center"/>
          </w:tcPr>
          <w:p w14:paraId="3DA3B423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A93382E" w14:textId="77777777" w:rsidTr="57491CD3">
        <w:trPr>
          <w:trHeight w:val="522"/>
        </w:trPr>
        <w:tc>
          <w:tcPr>
            <w:tcW w:w="799" w:type="dxa"/>
            <w:vMerge/>
            <w:vAlign w:val="center"/>
          </w:tcPr>
          <w:p w14:paraId="756E52D6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246CCEFC" w14:textId="326A3AFA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Demonstratora A oraz Demonstratora B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1E250E3" w14:textId="60D3DFCD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9D3328" w:rsidRPr="7C3446BF">
              <w:rPr>
                <w:color w:val="000000" w:themeColor="text1"/>
                <w:sz w:val="20"/>
                <w:szCs w:val="20"/>
              </w:rPr>
              <w:t>nie wcześniej niż 7 dni od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  <w:p w14:paraId="7D4D5B1B" w14:textId="0245D35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1BAD188A" w14:textId="2612AAF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BA72513" w14:textId="77777777" w:rsidTr="57491CD3">
        <w:trPr>
          <w:trHeight w:val="522"/>
        </w:trPr>
        <w:tc>
          <w:tcPr>
            <w:tcW w:w="799" w:type="dxa"/>
            <w:vMerge/>
            <w:vAlign w:val="center"/>
          </w:tcPr>
          <w:p w14:paraId="07DD8177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57BC6781" w14:textId="3B3D9ED4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Ocena Wyników Prac Etapu II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CA4AB82" w14:textId="7DC12D03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Ocena Wyników 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>P</w:t>
            </w:r>
            <w:r w:rsidR="00D25B36"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rac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 Demonstratora A oraz Demonstratora B</w:t>
            </w:r>
          </w:p>
          <w:p w14:paraId="71DB9F52" w14:textId="345487FF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:u w:val="single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51" w:type="dxa"/>
            <w:vMerge/>
            <w:vAlign w:val="center"/>
          </w:tcPr>
          <w:p w14:paraId="117BF65E" w14:textId="7777777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83EAB" w:rsidRPr="00AD1C6F" w14:paraId="76DA90D4" w14:textId="77777777" w:rsidTr="57491CD3">
        <w:trPr>
          <w:trHeight w:val="522"/>
        </w:trPr>
        <w:tc>
          <w:tcPr>
            <w:tcW w:w="4390" w:type="dxa"/>
            <w:gridSpan w:val="2"/>
            <w:vAlign w:val="center"/>
          </w:tcPr>
          <w:p w14:paraId="17AD34D7" w14:textId="2D7421E0" w:rsidR="00283EAB" w:rsidRPr="00AD1C6F" w:rsidRDefault="00283EAB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Zakończenie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AD0D307" w14:textId="76E8B92F" w:rsidR="00283EAB" w:rsidRPr="00AD1C6F" w:rsidRDefault="00283EAB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 dzień po zakończeniu Oceny Wyników Prac Etapu II.</w:t>
            </w:r>
          </w:p>
        </w:tc>
        <w:tc>
          <w:tcPr>
            <w:tcW w:w="851" w:type="dxa"/>
            <w:vMerge/>
            <w:vAlign w:val="center"/>
          </w:tcPr>
          <w:p w14:paraId="683C92DA" w14:textId="77777777" w:rsidR="00283EAB" w:rsidRPr="00AD1C6F" w:rsidRDefault="00283EAB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564D" w:rsidRPr="00AD1C6F" w14:paraId="2FA477E1" w14:textId="77777777" w:rsidTr="57491CD3">
        <w:trPr>
          <w:trHeight w:val="406"/>
        </w:trPr>
        <w:tc>
          <w:tcPr>
            <w:tcW w:w="4390" w:type="dxa"/>
            <w:gridSpan w:val="2"/>
            <w:shd w:val="clear" w:color="auto" w:fill="A8D08D" w:themeFill="accent6" w:themeFillTint="99"/>
            <w:vAlign w:val="center"/>
            <w:hideMark/>
          </w:tcPr>
          <w:p w14:paraId="3C30D975" w14:textId="77777777" w:rsidR="0083564D" w:rsidRPr="00AD1C6F" w:rsidRDefault="0083564D" w:rsidP="00B3280C">
            <w:pPr>
              <w:spacing w:line="259" w:lineRule="auto"/>
              <w:jc w:val="right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Łącznie: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391320CA" w14:textId="3156ACDA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sz w:val="20"/>
                <w:szCs w:val="20"/>
              </w:rPr>
              <w:t>2</w:t>
            </w:r>
            <w:r w:rsidR="00360CB1" w:rsidRPr="7C3446BF">
              <w:rPr>
                <w:b/>
                <w:bCs/>
                <w:sz w:val="20"/>
                <w:szCs w:val="20"/>
              </w:rPr>
              <w:t>7</w:t>
            </w:r>
            <w:r w:rsidRPr="7C3446BF">
              <w:rPr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2DDDC392" w14:textId="77777777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 </w:t>
            </w:r>
          </w:p>
        </w:tc>
      </w:tr>
    </w:tbl>
    <w:p w14:paraId="247CD83A" w14:textId="1151BB39" w:rsidR="00895A98" w:rsidRPr="00AD1C6F" w:rsidRDefault="007C25D6" w:rsidP="00B3280C">
      <w:pPr>
        <w:spacing w:line="259" w:lineRule="auto"/>
        <w:jc w:val="both"/>
      </w:pPr>
      <w:r w:rsidRPr="7C3446BF">
        <w:rPr>
          <w:rFonts w:eastAsia="Calibri"/>
          <w:lang w:eastAsia="pl-PL"/>
        </w:rPr>
        <w:t>*</w:t>
      </w:r>
      <w:r w:rsidRPr="7C3446BF">
        <w:t xml:space="preserve"> z zastrzeżeniem postanowień Umowy dot. zmiany terminów jej realizacji</w:t>
      </w:r>
      <w:r w:rsidR="00D93B4C" w:rsidRPr="7C3446BF">
        <w:t xml:space="preserve"> (daty w Tabeli nr 2 mogą ulec przesunięciu) </w:t>
      </w:r>
    </w:p>
    <w:p w14:paraId="1C2DFED5" w14:textId="56A951DD" w:rsidR="00E0268A" w:rsidRPr="00AD1C6F" w:rsidRDefault="00E0268A" w:rsidP="00B3280C">
      <w:pPr>
        <w:pStyle w:val="Nagwek1"/>
        <w:spacing w:line="259" w:lineRule="auto"/>
        <w:rPr>
          <w:rFonts w:cstheme="minorBidi"/>
        </w:rPr>
      </w:pPr>
      <w:bookmarkStart w:id="7" w:name="_Toc69200512"/>
      <w:bookmarkStart w:id="8" w:name="_Toc69201061"/>
      <w:bookmarkStart w:id="9" w:name="_Toc69201157"/>
      <w:bookmarkStart w:id="10" w:name="_Toc69200513"/>
      <w:bookmarkStart w:id="11" w:name="_Toc69201062"/>
      <w:bookmarkStart w:id="12" w:name="_Toc69201158"/>
      <w:bookmarkStart w:id="13" w:name="_Toc69200514"/>
      <w:bookmarkStart w:id="14" w:name="_Toc69201063"/>
      <w:bookmarkStart w:id="15" w:name="_Toc69201159"/>
      <w:bookmarkStart w:id="16" w:name="_Toc69200515"/>
      <w:bookmarkStart w:id="17" w:name="_Toc69201064"/>
      <w:bookmarkStart w:id="18" w:name="_Toc69201160"/>
      <w:bookmarkStart w:id="19" w:name="_Toc69200516"/>
      <w:bookmarkStart w:id="20" w:name="_Toc69201065"/>
      <w:bookmarkStart w:id="21" w:name="_Toc69201161"/>
      <w:bookmarkStart w:id="22" w:name="_Toc69200517"/>
      <w:bookmarkStart w:id="23" w:name="_Toc69201066"/>
      <w:bookmarkStart w:id="24" w:name="_Toc69201162"/>
      <w:bookmarkStart w:id="25" w:name="_Toc69200518"/>
      <w:bookmarkStart w:id="26" w:name="_Toc69201067"/>
      <w:bookmarkStart w:id="27" w:name="_Toc69201163"/>
      <w:bookmarkStart w:id="28" w:name="_Toc69200519"/>
      <w:bookmarkStart w:id="29" w:name="_Toc69201068"/>
      <w:bookmarkStart w:id="30" w:name="_Toc69201164"/>
      <w:bookmarkStart w:id="31" w:name="_Toc68863441"/>
      <w:bookmarkStart w:id="32" w:name="_Toc69115226"/>
      <w:bookmarkStart w:id="33" w:name="_Toc69115254"/>
      <w:bookmarkStart w:id="34" w:name="_Toc69200520"/>
      <w:bookmarkStart w:id="35" w:name="_Toc69201069"/>
      <w:bookmarkStart w:id="36" w:name="_Toc69201165"/>
      <w:bookmarkStart w:id="37" w:name="_Toc68863442"/>
      <w:bookmarkStart w:id="38" w:name="_Toc69115227"/>
      <w:bookmarkStart w:id="39" w:name="_Toc69115255"/>
      <w:bookmarkStart w:id="40" w:name="_Toc69200521"/>
      <w:bookmarkStart w:id="41" w:name="_Toc69201070"/>
      <w:bookmarkStart w:id="42" w:name="_Toc69201166"/>
      <w:bookmarkStart w:id="43" w:name="_Toc68863443"/>
      <w:bookmarkStart w:id="44" w:name="_Toc69115228"/>
      <w:bookmarkStart w:id="45" w:name="_Toc69115256"/>
      <w:bookmarkStart w:id="46" w:name="_Toc69200522"/>
      <w:bookmarkStart w:id="47" w:name="_Toc69201071"/>
      <w:bookmarkStart w:id="48" w:name="_Toc69201167"/>
      <w:bookmarkStart w:id="49" w:name="_Toc69200523"/>
      <w:bookmarkStart w:id="50" w:name="_Toc69201072"/>
      <w:bookmarkStart w:id="51" w:name="_Toc69201168"/>
      <w:bookmarkStart w:id="52" w:name="_Toc69200524"/>
      <w:bookmarkStart w:id="53" w:name="_Toc69201073"/>
      <w:bookmarkStart w:id="54" w:name="_Toc69201169"/>
      <w:bookmarkStart w:id="55" w:name="_Toc69200525"/>
      <w:bookmarkStart w:id="56" w:name="_Toc69201074"/>
      <w:bookmarkStart w:id="57" w:name="_Toc69201170"/>
      <w:bookmarkStart w:id="58" w:name="_Toc69200526"/>
      <w:bookmarkStart w:id="59" w:name="_Toc69201075"/>
      <w:bookmarkStart w:id="60" w:name="_Toc69201171"/>
      <w:bookmarkStart w:id="61" w:name="_Toc69200528"/>
      <w:bookmarkStart w:id="62" w:name="_Toc69201077"/>
      <w:bookmarkStart w:id="63" w:name="_Toc69201173"/>
      <w:bookmarkStart w:id="64" w:name="_Toc69200533"/>
      <w:bookmarkStart w:id="65" w:name="_Toc69201082"/>
      <w:bookmarkStart w:id="66" w:name="_Toc69201178"/>
      <w:bookmarkStart w:id="67" w:name="_Toc69200538"/>
      <w:bookmarkStart w:id="68" w:name="_Toc69201087"/>
      <w:bookmarkStart w:id="69" w:name="_Toc69201183"/>
      <w:bookmarkStart w:id="70" w:name="_Toc69200552"/>
      <w:bookmarkStart w:id="71" w:name="_Toc69201101"/>
      <w:bookmarkStart w:id="72" w:name="_Toc69201197"/>
      <w:bookmarkStart w:id="73" w:name="_Toc69200565"/>
      <w:bookmarkStart w:id="74" w:name="_Toc69201114"/>
      <w:bookmarkStart w:id="75" w:name="_Toc69201210"/>
      <w:bookmarkStart w:id="76" w:name="_Toc69200576"/>
      <w:bookmarkStart w:id="77" w:name="_Toc69201125"/>
      <w:bookmarkStart w:id="78" w:name="_Toc69201221"/>
      <w:bookmarkStart w:id="79" w:name="_Toc69200577"/>
      <w:bookmarkStart w:id="80" w:name="_Toc69201126"/>
      <w:bookmarkStart w:id="81" w:name="_Toc69201222"/>
      <w:bookmarkStart w:id="82" w:name="_Hlk53939239"/>
      <w:bookmarkStart w:id="83" w:name="_Toc69200578"/>
      <w:bookmarkStart w:id="84" w:name="_Toc69201127"/>
      <w:bookmarkStart w:id="85" w:name="_Toc69201223"/>
      <w:bookmarkStart w:id="86" w:name="_Toc69200579"/>
      <w:bookmarkStart w:id="87" w:name="_Toc69201128"/>
      <w:bookmarkStart w:id="88" w:name="_Toc69201224"/>
      <w:bookmarkStart w:id="89" w:name="_Toc69200580"/>
      <w:bookmarkStart w:id="90" w:name="_Toc69201129"/>
      <w:bookmarkStart w:id="91" w:name="_Toc69201225"/>
      <w:bookmarkStart w:id="92" w:name="_Toc69200581"/>
      <w:bookmarkStart w:id="93" w:name="_Toc69201130"/>
      <w:bookmarkStart w:id="94" w:name="_Toc69201226"/>
      <w:bookmarkStart w:id="95" w:name="_Toc68863446"/>
      <w:bookmarkStart w:id="96" w:name="_Toc69115231"/>
      <w:bookmarkStart w:id="97" w:name="_Toc69115259"/>
      <w:bookmarkStart w:id="98" w:name="_Toc69117753"/>
      <w:bookmarkStart w:id="99" w:name="_Toc69200582"/>
      <w:bookmarkStart w:id="100" w:name="_Toc69201131"/>
      <w:bookmarkStart w:id="101" w:name="_Toc69201227"/>
      <w:bookmarkStart w:id="102" w:name="_Toc68863447"/>
      <w:bookmarkStart w:id="103" w:name="_Toc69115232"/>
      <w:bookmarkStart w:id="104" w:name="_Toc69115260"/>
      <w:bookmarkStart w:id="105" w:name="_Toc69117754"/>
      <w:bookmarkStart w:id="106" w:name="_Toc69200583"/>
      <w:bookmarkStart w:id="107" w:name="_Toc69201132"/>
      <w:bookmarkStart w:id="108" w:name="_Toc69201228"/>
      <w:bookmarkStart w:id="109" w:name="_Toc68863448"/>
      <w:bookmarkStart w:id="110" w:name="_Toc69115233"/>
      <w:bookmarkStart w:id="111" w:name="_Toc69115261"/>
      <w:bookmarkStart w:id="112" w:name="_Toc69117755"/>
      <w:bookmarkStart w:id="113" w:name="_Toc69200584"/>
      <w:bookmarkStart w:id="114" w:name="_Toc69201133"/>
      <w:bookmarkStart w:id="115" w:name="_Toc69201229"/>
      <w:bookmarkStart w:id="116" w:name="_Toc68863449"/>
      <w:bookmarkStart w:id="117" w:name="_Toc69115234"/>
      <w:bookmarkStart w:id="118" w:name="_Toc69115262"/>
      <w:bookmarkStart w:id="119" w:name="_Toc69117756"/>
      <w:bookmarkStart w:id="120" w:name="_Toc69200585"/>
      <w:bookmarkStart w:id="121" w:name="_Toc69201134"/>
      <w:bookmarkStart w:id="122" w:name="_Toc69201230"/>
      <w:bookmarkStart w:id="123" w:name="_Toc68863450"/>
      <w:bookmarkStart w:id="124" w:name="_Toc69115235"/>
      <w:bookmarkStart w:id="125" w:name="_Toc69115263"/>
      <w:bookmarkStart w:id="126" w:name="_Toc69117757"/>
      <w:bookmarkStart w:id="127" w:name="_Toc69200586"/>
      <w:bookmarkStart w:id="128" w:name="_Toc69201135"/>
      <w:bookmarkStart w:id="129" w:name="_Toc69201231"/>
      <w:bookmarkStart w:id="130" w:name="_Toc68863451"/>
      <w:bookmarkStart w:id="131" w:name="_Toc69115236"/>
      <w:bookmarkStart w:id="132" w:name="_Toc69115264"/>
      <w:bookmarkStart w:id="133" w:name="_Toc69117758"/>
      <w:bookmarkStart w:id="134" w:name="_Toc69200587"/>
      <w:bookmarkStart w:id="135" w:name="_Toc69201136"/>
      <w:bookmarkStart w:id="136" w:name="_Toc69201232"/>
      <w:bookmarkStart w:id="137" w:name="_Toc7240939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7C3446BF">
        <w:rPr>
          <w:rFonts w:cstheme="minorBidi"/>
        </w:rPr>
        <w:t>Etap I</w:t>
      </w:r>
      <w:bookmarkEnd w:id="137"/>
      <w:r w:rsidRPr="7C3446BF">
        <w:rPr>
          <w:rFonts w:cstheme="minorBidi"/>
        </w:rPr>
        <w:t xml:space="preserve"> </w:t>
      </w:r>
    </w:p>
    <w:p w14:paraId="44A96CDE" w14:textId="5008EF7D" w:rsidR="00816C04" w:rsidRPr="00AD1C6F" w:rsidRDefault="00816C04" w:rsidP="00B3280C">
      <w:pPr>
        <w:pStyle w:val="Nagwek2"/>
        <w:spacing w:line="259" w:lineRule="auto"/>
      </w:pPr>
      <w:r w:rsidRPr="7C3446BF">
        <w:t xml:space="preserve"> </w:t>
      </w:r>
      <w:bookmarkStart w:id="138" w:name="_Toc72409393"/>
      <w:r w:rsidRPr="7C3446BF">
        <w:t>Informacje wstępne</w:t>
      </w:r>
      <w:bookmarkEnd w:id="138"/>
      <w:r w:rsidRPr="7C3446BF">
        <w:t xml:space="preserve"> </w:t>
      </w:r>
    </w:p>
    <w:p w14:paraId="409C08DA" w14:textId="59152BE5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ramach Etapu I Wykonawca prowadzi prace badawczo-rozwojowe w zakresie </w:t>
      </w:r>
      <w:r w:rsidRPr="7C3446BF">
        <w:rPr>
          <w:rFonts w:eastAsia="Calibri"/>
          <w:lang w:eastAsia="pl-PL"/>
        </w:rPr>
        <w:t>opracowania Prototypu innowacyjnego Systemu retencjonowania i oczyszczania wody deszczowej</w:t>
      </w:r>
      <w:r w:rsidRPr="7C3446BF">
        <w:rPr>
          <w:lang w:eastAsia="pl-PL"/>
        </w:rPr>
        <w:t xml:space="preserve">. Wyniki Prac zostaną ocenione przez Zamawiającego. </w:t>
      </w:r>
      <w:r w:rsidRPr="7C3446BF">
        <w:rPr>
          <w:rFonts w:eastAsia="Calibri"/>
          <w:lang w:eastAsia="pl-PL"/>
        </w:rPr>
        <w:t xml:space="preserve">Na ich podstawie Zamawiający dokona Selekcji </w:t>
      </w:r>
      <w:r w:rsidR="00D25B36" w:rsidRPr="00D25B36">
        <w:rPr>
          <w:rFonts w:eastAsia="Calibri"/>
          <w:lang w:eastAsia="pl-PL"/>
        </w:rPr>
        <w:t xml:space="preserve">Uczestników Przedsięwzięcia </w:t>
      </w:r>
      <w:r w:rsidRPr="7C3446BF">
        <w:rPr>
          <w:rFonts w:eastAsia="Calibri"/>
          <w:lang w:eastAsia="pl-PL"/>
        </w:rPr>
        <w:t xml:space="preserve">do Etapu II. </w:t>
      </w:r>
    </w:p>
    <w:p w14:paraId="3D0C7188" w14:textId="77777777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Wykonawca bezwzględnie przestrzegał zasad bezpieczeństwa i higieny pracy oraz wszystkie prace realizował zgodnie z obowiązującymi normami. </w:t>
      </w:r>
    </w:p>
    <w:p w14:paraId="2874A871" w14:textId="61DDBA73" w:rsidR="003E352D" w:rsidRPr="00AD1C6F" w:rsidRDefault="004F2D88" w:rsidP="00B3280C">
      <w:pPr>
        <w:pStyle w:val="Nagwek2"/>
        <w:spacing w:line="259" w:lineRule="auto"/>
        <w:rPr>
          <w:rStyle w:val="normaltextrun"/>
        </w:rPr>
      </w:pPr>
      <w:bookmarkStart w:id="139" w:name="_Toc72409394"/>
      <w:r w:rsidRPr="7C3446BF">
        <w:lastRenderedPageBreak/>
        <w:t>Zakres prac B+R w Etapie I</w:t>
      </w:r>
      <w:bookmarkEnd w:id="139"/>
    </w:p>
    <w:p w14:paraId="4CE830F1" w14:textId="56460DCE" w:rsidR="004F2D88" w:rsidRPr="00AD1C6F" w:rsidRDefault="004F2D88" w:rsidP="00B3280C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Etap I Przedsięwzięcia „Technologie Domowej retencji” rozpoczyna się wraz z podpisaniem Umowy pomiędzy Wykonawcą, a</w:t>
      </w:r>
      <w:r w:rsidR="00244E64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Zamawiającym. W ramach Etapu 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Wykonawca przeprowadzi Prace B+R (badawczo-rozwojowe) mające na celu: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02AA6C30" w14:textId="77777777" w:rsidR="004F2D88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opracowanie Systemu retencjonowania i oczyszczania wody deszczowej, zgodnie z Wymaganiami przedstawionymi w Załączniku nr 1 do Regulaminu oraz o parametrach i rozwiązaniach innowacyjnych deklarowanych przez Wykonawcę we Wniosku o dopuszczenie do udziału w Postępowaniu, </w:t>
      </w:r>
    </w:p>
    <w:p w14:paraId="4489809D" w14:textId="1E5D1813" w:rsidR="00D93B4C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opracowanie obligatoryjnych Wyników Prac Etapu I wskazanych w Tabeli 2.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523CA48D" w14:textId="77777777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przygotowanie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niezbędnych dokumentów i wystąpieni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 konieczne pozwolenia dopuszczające opracowywany System do użytkowania zgodnie z polskim prawem </w:t>
      </w:r>
    </w:p>
    <w:p w14:paraId="0026DE0F" w14:textId="0827705C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po zdefiniowaniu </w:t>
      </w:r>
      <w:r w:rsidR="006B0187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L</w:t>
      </w:r>
      <w:r w:rsidR="006B0187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okalizacji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dla Demonstratora A oraz Demonstratora B przez Zamawiającego, Wykonawca przygotuje projekty budowlane dla Demonstratora Systemu Budynku Jednorodzinnego oraz Demonstratora Systemu dla Budynku Szkoły,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12F6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na rzecz Partnera Strategicznego.</w:t>
      </w:r>
    </w:p>
    <w:p w14:paraId="652B0764" w14:textId="721B1C78" w:rsidR="004F2D88" w:rsidRPr="00AD1C6F" w:rsidRDefault="004F2D88" w:rsidP="00B3280C">
      <w:pPr>
        <w:pStyle w:val="paragraph"/>
        <w:spacing w:before="120" w:beforeAutospacing="0" w:after="0" w:afterAutospacing="0" w:line="259" w:lineRule="auto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Wykonawca jest zobligo</w:t>
      </w:r>
      <w:r w:rsidR="005144F8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wany do prowadzenia Prac B+R na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podstawie Harmonogramu Prac zgodnie z zasadami określonymi w niniejszym dokumencie.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3E1C4C39" w14:textId="77777777" w:rsidR="002A3E01" w:rsidRPr="00AD1C6F" w:rsidRDefault="002A3E01" w:rsidP="00B3280C">
      <w:pPr>
        <w:pStyle w:val="Nagwek2"/>
        <w:spacing w:line="259" w:lineRule="auto"/>
      </w:pPr>
      <w:bookmarkStart w:id="140" w:name="_Toc72409395"/>
      <w:bookmarkStart w:id="141" w:name="_Ref71536657"/>
      <w:bookmarkStart w:id="142" w:name="_Ref71536692"/>
      <w:r w:rsidRPr="7C3446BF">
        <w:t>Zasady Aktualizacji Oferty po przeprowadzeniu Prac B+R</w:t>
      </w:r>
      <w:bookmarkEnd w:id="140"/>
      <w:r w:rsidRPr="7C3446BF">
        <w:t xml:space="preserve"> </w:t>
      </w:r>
      <w:bookmarkEnd w:id="141"/>
      <w:bookmarkEnd w:id="142"/>
    </w:p>
    <w:p w14:paraId="4683CEE9" w14:textId="4DDCD4DA" w:rsidR="007354DA" w:rsidRDefault="007354DA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  <w:r w:rsidRPr="1CC9A106">
        <w:rPr>
          <w:rFonts w:ascii="Calibri" w:hAnsi="Calibri" w:cs="Calibri"/>
          <w:lang w:bidi="ar-SA"/>
        </w:rPr>
        <w:t>Wykonawca w ramach Wyników Prac B+R Etapu I składa Zamawiającemu Zaktualizowan</w:t>
      </w:r>
      <w:r w:rsidR="00CE65E4" w:rsidRPr="1CC9A106">
        <w:rPr>
          <w:rFonts w:ascii="Calibri" w:hAnsi="Calibri" w:cs="Calibri"/>
          <w:lang w:bidi="ar-SA"/>
        </w:rPr>
        <w:t>ą</w:t>
      </w:r>
      <w:r w:rsidRPr="1CC9A106">
        <w:rPr>
          <w:rFonts w:ascii="Calibri" w:hAnsi="Calibri" w:cs="Calibri"/>
          <w:lang w:bidi="ar-SA"/>
        </w:rPr>
        <w:t xml:space="preserve"> </w:t>
      </w:r>
      <w:r w:rsidR="00CE65E4" w:rsidRPr="1CC9A106">
        <w:rPr>
          <w:rFonts w:ascii="Calibri" w:hAnsi="Calibri" w:cs="Calibri"/>
          <w:lang w:bidi="ar-SA"/>
        </w:rPr>
        <w:t>Ofertę</w:t>
      </w:r>
      <w:r w:rsidRPr="1CC9A106">
        <w:rPr>
          <w:rFonts w:ascii="Calibri" w:hAnsi="Calibri" w:cs="Calibri"/>
          <w:lang w:bidi="ar-SA"/>
        </w:rPr>
        <w:t>, w któr</w:t>
      </w:r>
      <w:r w:rsidR="00CE65E4" w:rsidRPr="1CC9A106">
        <w:rPr>
          <w:rFonts w:ascii="Calibri" w:hAnsi="Calibri" w:cs="Calibri"/>
          <w:lang w:bidi="ar-SA"/>
        </w:rPr>
        <w:t>ej</w:t>
      </w:r>
      <w:r w:rsidRPr="1CC9A106">
        <w:rPr>
          <w:rFonts w:ascii="Calibri" w:hAnsi="Calibri" w:cs="Calibri"/>
          <w:lang w:bidi="ar-SA"/>
        </w:rPr>
        <w:t xml:space="preserve"> może zadeklarować lepsze, z perspektywy NCBR, warunki i parametry w ramach Wymagań Obligatoryjnych, Wymagań Konkursowych, Wymagań Jakościowych, wynagrodzenia za realizację następnego Etapu, przyznawanego NCBR udziału w Przychodzie z Komercjalizacji Wyników Prac B+R lub Przychodzie z Komercjalizacji Technologii Zależnych, względem odpowiednich danych wskazanych we Wniosku.</w:t>
      </w:r>
    </w:p>
    <w:p w14:paraId="787DAA46" w14:textId="645BCB91" w:rsidR="002A3E01" w:rsidRDefault="002A3E01" w:rsidP="007354DA">
      <w:pPr>
        <w:spacing w:after="160" w:line="259" w:lineRule="auto"/>
        <w:jc w:val="both"/>
        <w:rPr>
          <w:rFonts w:eastAsia="Calibri"/>
          <w:lang w:eastAsia="pl-PL"/>
        </w:rPr>
      </w:pPr>
    </w:p>
    <w:p w14:paraId="072EA3B5" w14:textId="68F68F30" w:rsidR="007354DA" w:rsidRDefault="007354DA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  <w:r w:rsidRPr="1CC9A106">
        <w:rPr>
          <w:rFonts w:ascii="Calibri" w:hAnsi="Calibri" w:cs="Calibri"/>
          <w:lang w:bidi="ar-SA"/>
        </w:rPr>
        <w:t xml:space="preserve">Dodatkowo, jeśli </w:t>
      </w:r>
      <w:r w:rsidR="00CE65E4" w:rsidRPr="1CC9A106">
        <w:rPr>
          <w:rFonts w:ascii="Calibri" w:hAnsi="Calibri" w:cs="Calibri"/>
          <w:lang w:bidi="ar-SA"/>
        </w:rPr>
        <w:t xml:space="preserve">w przeprowadzonych Testach </w:t>
      </w:r>
      <w:r w:rsidRPr="1CC9A106">
        <w:rPr>
          <w:rFonts w:ascii="Calibri" w:hAnsi="Calibri" w:cs="Calibri"/>
          <w:lang w:bidi="ar-SA"/>
        </w:rPr>
        <w:t xml:space="preserve">System </w:t>
      </w:r>
      <w:r w:rsidR="00CE65E4" w:rsidRPr="1CC9A106">
        <w:rPr>
          <w:rFonts w:ascii="Calibri" w:hAnsi="Calibri" w:cs="Calibri"/>
          <w:lang w:bidi="ar-SA"/>
        </w:rPr>
        <w:t xml:space="preserve">dla Budynku Jednorodzinnego uzyskał </w:t>
      </w:r>
      <w:r w:rsidRPr="1CC9A106">
        <w:rPr>
          <w:rFonts w:ascii="Calibri" w:hAnsi="Calibri" w:cs="Calibri"/>
          <w:lang w:bidi="ar-SA"/>
        </w:rPr>
        <w:t>wyniki wyższe lub niższe (</w:t>
      </w:r>
      <w:r w:rsidR="004339B1" w:rsidRPr="1CC9A106">
        <w:rPr>
          <w:rFonts w:ascii="Calibri" w:hAnsi="Calibri" w:cs="Calibri"/>
          <w:lang w:bidi="ar-SA"/>
        </w:rPr>
        <w:t xml:space="preserve">przy czym </w:t>
      </w:r>
      <w:r w:rsidR="00564B2A" w:rsidRPr="1CC9A106">
        <w:rPr>
          <w:rFonts w:ascii="Calibri" w:hAnsi="Calibri" w:cs="Calibri"/>
          <w:lang w:bidi="ar-SA"/>
        </w:rPr>
        <w:t xml:space="preserve">wyniki </w:t>
      </w:r>
      <w:r w:rsidR="004339B1" w:rsidRPr="1CC9A106">
        <w:rPr>
          <w:rFonts w:ascii="Calibri" w:hAnsi="Calibri" w:cs="Calibri"/>
          <w:lang w:bidi="ar-SA"/>
        </w:rPr>
        <w:t>niższe muszą mie</w:t>
      </w:r>
      <w:r w:rsidR="00564B2A" w:rsidRPr="1CC9A106">
        <w:rPr>
          <w:rFonts w:ascii="Calibri" w:hAnsi="Calibri" w:cs="Calibri"/>
          <w:lang w:bidi="ar-SA"/>
        </w:rPr>
        <w:t>ścić się</w:t>
      </w:r>
      <w:r w:rsidRPr="1CC9A106">
        <w:rPr>
          <w:rFonts w:ascii="Calibri" w:hAnsi="Calibri" w:cs="Calibri"/>
          <w:lang w:bidi="ar-SA"/>
        </w:rPr>
        <w:t xml:space="preserve"> w Granicy Błędu) </w:t>
      </w:r>
      <w:r w:rsidR="00CE65E4" w:rsidRPr="1CC9A106">
        <w:rPr>
          <w:rFonts w:ascii="Calibri" w:hAnsi="Calibri" w:cs="Calibri"/>
          <w:lang w:bidi="ar-SA"/>
        </w:rPr>
        <w:t xml:space="preserve">dla </w:t>
      </w:r>
      <w:r w:rsidRPr="1CC9A106">
        <w:rPr>
          <w:rFonts w:ascii="Calibri" w:hAnsi="Calibri" w:cs="Calibri"/>
          <w:lang w:bidi="ar-SA"/>
        </w:rPr>
        <w:t>wartości Wymagań Konkursowych, niż</w:t>
      </w:r>
      <w:r w:rsidR="00CE65E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deklarowane uprzednio we Wniosku na etapie naboru do Przedsięwzięcia, wówczas Wykonawca jest</w:t>
      </w:r>
      <w:r w:rsidR="00CE65E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 xml:space="preserve">zobowiązany zadeklarować </w:t>
      </w:r>
      <w:r w:rsidR="00CE65E4" w:rsidRPr="1CC9A106">
        <w:rPr>
          <w:rFonts w:ascii="Calibri" w:hAnsi="Calibri" w:cs="Calibri"/>
          <w:lang w:bidi="ar-SA"/>
        </w:rPr>
        <w:t xml:space="preserve">wartości </w:t>
      </w:r>
      <w:r w:rsidRPr="1CC9A106">
        <w:rPr>
          <w:rFonts w:ascii="Calibri" w:hAnsi="Calibri" w:cs="Calibri"/>
          <w:lang w:bidi="ar-SA"/>
        </w:rPr>
        <w:t>uzys</w:t>
      </w:r>
      <w:r w:rsidR="00CE65E4" w:rsidRPr="1CC9A106">
        <w:rPr>
          <w:rFonts w:ascii="Calibri" w:hAnsi="Calibri" w:cs="Calibri"/>
          <w:lang w:bidi="ar-SA"/>
        </w:rPr>
        <w:t>kane w trakcie Testów Prototypu Systemu</w:t>
      </w:r>
      <w:r w:rsidRPr="1CC9A106">
        <w:rPr>
          <w:rFonts w:ascii="Calibri" w:hAnsi="Calibri" w:cs="Calibri"/>
          <w:lang w:bidi="ar-SA"/>
        </w:rPr>
        <w:t xml:space="preserve"> w</w:t>
      </w:r>
      <w:r w:rsidR="00CE65E4" w:rsidRPr="1CC9A106">
        <w:rPr>
          <w:rFonts w:ascii="Calibri" w:hAnsi="Calibri" w:cs="Calibri"/>
          <w:lang w:bidi="ar-SA"/>
        </w:rPr>
        <w:t xml:space="preserve"> Zaktualizowanej Ofercie</w:t>
      </w:r>
      <w:r w:rsidRPr="1CC9A106">
        <w:rPr>
          <w:rFonts w:ascii="Calibri" w:hAnsi="Calibri" w:cs="Calibri"/>
          <w:lang w:bidi="ar-SA"/>
        </w:rPr>
        <w:t>. Parametry Konkursowe Wykonawca oblicza korzystając z arkusza</w:t>
      </w:r>
      <w:r w:rsidR="00CE65E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kalkulacyjnego z</w:t>
      </w:r>
      <w:r w:rsidR="00CE65E4" w:rsidRPr="1CC9A106">
        <w:rPr>
          <w:rFonts w:ascii="Calibri" w:hAnsi="Calibri" w:cs="Calibri"/>
          <w:lang w:bidi="ar-SA"/>
        </w:rPr>
        <w:t>najdującego się w Załączniku 3.1</w:t>
      </w:r>
      <w:r w:rsidRPr="1CC9A106">
        <w:rPr>
          <w:rFonts w:ascii="Calibri" w:hAnsi="Calibri" w:cs="Calibri"/>
          <w:lang w:bidi="ar-SA"/>
        </w:rPr>
        <w:t>. do Regulaminu.</w:t>
      </w:r>
    </w:p>
    <w:p w14:paraId="295DB62B" w14:textId="77777777" w:rsidR="00CE65E4" w:rsidRDefault="00CE65E4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</w:p>
    <w:p w14:paraId="2EFB5F62" w14:textId="7F25FA07" w:rsidR="007354DA" w:rsidRPr="00482164" w:rsidRDefault="007354DA" w:rsidP="1CC9A106">
      <w:pPr>
        <w:autoSpaceDE w:val="0"/>
        <w:autoSpaceDN w:val="0"/>
        <w:adjustRightInd w:val="0"/>
        <w:jc w:val="both"/>
        <w:rPr>
          <w:rFonts w:ascii="Calibri" w:hAnsi="Calibri" w:cs="Calibri"/>
          <w:lang w:bidi="ar-SA"/>
        </w:rPr>
      </w:pPr>
      <w:r w:rsidRPr="1CC9A106">
        <w:rPr>
          <w:rFonts w:ascii="Calibri" w:hAnsi="Calibri" w:cs="Calibri"/>
          <w:lang w:bidi="ar-SA"/>
        </w:rPr>
        <w:t>Aby uniknąć wątpliwości - Wykonawca w Zaktualizowanej Ofercie nie może pogorszyć</w:t>
      </w:r>
      <w:r w:rsidR="0048216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deklaracji odnośnie</w:t>
      </w:r>
      <w:r w:rsidR="00482164" w:rsidRPr="1CC9A106">
        <w:rPr>
          <w:rFonts w:ascii="Calibri" w:hAnsi="Calibri" w:cs="Calibri"/>
          <w:lang w:bidi="ar-SA"/>
        </w:rPr>
        <w:t xml:space="preserve"> do</w:t>
      </w:r>
      <w:r w:rsidRPr="1CC9A106">
        <w:rPr>
          <w:rFonts w:ascii="Calibri" w:hAnsi="Calibri" w:cs="Calibri"/>
          <w:lang w:bidi="ar-SA"/>
        </w:rPr>
        <w:t xml:space="preserve"> Wymagań Obligatoryjnych, Wymaga</w:t>
      </w:r>
      <w:r w:rsidR="00482164" w:rsidRPr="1CC9A106">
        <w:rPr>
          <w:rFonts w:ascii="Calibri" w:hAnsi="Calibri" w:cs="Calibri"/>
          <w:lang w:bidi="ar-SA"/>
        </w:rPr>
        <w:t xml:space="preserve">ń Konkursowych (w tym przypadku </w:t>
      </w:r>
      <w:r w:rsidRPr="1CC9A106">
        <w:rPr>
          <w:rFonts w:ascii="Calibri" w:hAnsi="Calibri" w:cs="Calibri"/>
          <w:lang w:bidi="ar-SA"/>
        </w:rPr>
        <w:t>przekroczyć dopuszczalnej Granicy Błędu) oraz Wymagań Jakościowych w porównaniu do tych</w:t>
      </w:r>
      <w:r w:rsidR="00482164" w:rsidRPr="1CC9A106">
        <w:rPr>
          <w:rFonts w:ascii="Calibri" w:hAnsi="Calibri" w:cs="Calibri"/>
          <w:lang w:bidi="ar-SA"/>
        </w:rPr>
        <w:t xml:space="preserve"> </w:t>
      </w:r>
      <w:r w:rsidRPr="1CC9A106">
        <w:rPr>
          <w:rFonts w:ascii="Calibri" w:hAnsi="Calibri" w:cs="Calibri"/>
          <w:lang w:bidi="ar-SA"/>
        </w:rPr>
        <w:t>deklarowanych we Wniosku składanym na etapie naboru Uczestników Przedsięwzięcia.</w:t>
      </w:r>
    </w:p>
    <w:p w14:paraId="07FA33F2" w14:textId="77777777" w:rsidR="002A3E01" w:rsidRPr="00AD1C6F" w:rsidRDefault="002A3E0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Wszystkie dokumenty uaktualnionej Oferty muszą zostać dostarczone Zamawiającemu w formie elektronicznej, dostępne do edycji. </w:t>
      </w:r>
    </w:p>
    <w:p w14:paraId="0A2E8C91" w14:textId="7471614C" w:rsidR="00E626CE" w:rsidRPr="00AD1C6F" w:rsidRDefault="00E626CE" w:rsidP="00B3280C">
      <w:pPr>
        <w:pStyle w:val="Nagwek2"/>
        <w:spacing w:line="259" w:lineRule="auto"/>
      </w:pPr>
      <w:bookmarkStart w:id="143" w:name="_Toc72409396"/>
      <w:r w:rsidRPr="7C3446BF">
        <w:t>Wyniki Prac Etapu I</w:t>
      </w:r>
      <w:bookmarkEnd w:id="143"/>
    </w:p>
    <w:p w14:paraId="36D343EF" w14:textId="30BDDE93" w:rsidR="00E626CE" w:rsidRPr="00AD1C6F" w:rsidRDefault="00A12F6E" w:rsidP="00B3280C">
      <w:pPr>
        <w:spacing w:after="160" w:line="259" w:lineRule="auto"/>
        <w:jc w:val="both"/>
        <w:rPr>
          <w:rFonts w:eastAsia="Calibri"/>
          <w:lang w:eastAsia="pl-PL"/>
        </w:rPr>
      </w:pPr>
      <w:r>
        <w:rPr>
          <w:rFonts w:eastAsia="Calibri"/>
          <w:lang w:eastAsia="pl-PL"/>
        </w:rPr>
        <w:t>Uczestnicy Przedsięwzięcia</w:t>
      </w:r>
      <w:r w:rsidRPr="7C3446BF">
        <w:rPr>
          <w:rFonts w:eastAsia="Calibri"/>
          <w:lang w:eastAsia="pl-PL"/>
        </w:rPr>
        <w:t xml:space="preserve"> </w:t>
      </w:r>
      <w:r w:rsidR="00E626CE" w:rsidRPr="7C3446BF">
        <w:rPr>
          <w:rFonts w:eastAsia="Calibri"/>
          <w:lang w:eastAsia="pl-PL"/>
        </w:rPr>
        <w:t xml:space="preserve">opracują Wyniki Prac Etapu I, które przedstawią Zamawiającemu do oceny zgodnie z Harmonogramem. Listę Wyników Prac Etapu I zawiera Tabela 2. </w:t>
      </w:r>
    </w:p>
    <w:p w14:paraId="6196F7AE" w14:textId="7F106BAA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r w:rsidRPr="7C3446BF">
        <w:rPr>
          <w:b/>
          <w:bCs/>
          <w:sz w:val="22"/>
          <w:szCs w:val="22"/>
        </w:rPr>
        <w:lastRenderedPageBreak/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2</w:t>
      </w:r>
      <w:r w:rsidRPr="7C3446BF">
        <w:rPr>
          <w:b/>
          <w:bCs/>
          <w:sz w:val="22"/>
          <w:szCs w:val="22"/>
        </w:rPr>
        <w:fldChar w:fldCharType="end"/>
      </w:r>
      <w:r w:rsidRPr="7C3446BF">
        <w:rPr>
          <w:b/>
          <w:bCs/>
          <w:sz w:val="22"/>
          <w:szCs w:val="22"/>
        </w:rPr>
        <w:t xml:space="preserve">. Wyniki Prac Etapu I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93"/>
        <w:gridCol w:w="1812"/>
        <w:gridCol w:w="5059"/>
        <w:gridCol w:w="1546"/>
      </w:tblGrid>
      <w:tr w:rsidR="00EF0F52" w:rsidRPr="00B3280C" w14:paraId="1DC68DE1" w14:textId="5B25EE4A" w:rsidTr="57491CD3">
        <w:trPr>
          <w:tblHeader/>
        </w:trPr>
        <w:tc>
          <w:tcPr>
            <w:tcW w:w="593" w:type="dxa"/>
            <w:shd w:val="clear" w:color="auto" w:fill="C5E0B3" w:themeFill="accent6" w:themeFillTint="66"/>
            <w:vAlign w:val="center"/>
          </w:tcPr>
          <w:p w14:paraId="34BD3B92" w14:textId="77777777" w:rsidR="00EF0F52" w:rsidRPr="00B3280C" w:rsidRDefault="00EF0F52" w:rsidP="00B3280C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L.p.</w:t>
            </w:r>
          </w:p>
        </w:tc>
        <w:tc>
          <w:tcPr>
            <w:tcW w:w="1812" w:type="dxa"/>
            <w:shd w:val="clear" w:color="auto" w:fill="C5E0B3" w:themeFill="accent6" w:themeFillTint="66"/>
            <w:vAlign w:val="center"/>
          </w:tcPr>
          <w:p w14:paraId="5AA32588" w14:textId="33FF56CA" w:rsidR="00EF0F52" w:rsidRPr="00B3280C" w:rsidRDefault="00FA2F3D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Wyniki Prac Etapu I</w:t>
            </w:r>
          </w:p>
        </w:tc>
        <w:tc>
          <w:tcPr>
            <w:tcW w:w="5059" w:type="dxa"/>
            <w:shd w:val="clear" w:color="auto" w:fill="C5E0B3" w:themeFill="accent6" w:themeFillTint="66"/>
            <w:vAlign w:val="center"/>
          </w:tcPr>
          <w:p w14:paraId="3FE3B5E9" w14:textId="65B14AF0" w:rsidR="00EF0F52" w:rsidRPr="00B3280C" w:rsidRDefault="00EF0F52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Wymagania dla Wyniku Prac Etapu I</w:t>
            </w:r>
          </w:p>
        </w:tc>
        <w:tc>
          <w:tcPr>
            <w:tcW w:w="1546" w:type="dxa"/>
            <w:shd w:val="clear" w:color="auto" w:fill="C5E0B3" w:themeFill="accent6" w:themeFillTint="66"/>
          </w:tcPr>
          <w:p w14:paraId="59336659" w14:textId="5D94C4EF" w:rsidR="00EF0F52" w:rsidRPr="00B3280C" w:rsidRDefault="00EF0F52" w:rsidP="00B3280C">
            <w:pPr>
              <w:spacing w:after="160" w:line="259" w:lineRule="auto"/>
              <w:jc w:val="center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Termin przekazania Zamaw</w:t>
            </w:r>
            <w:r w:rsidR="00D745B1" w:rsidRPr="00B3280C">
              <w:rPr>
                <w:rFonts w:eastAsia="Calibri" w:cstheme="minorBidi"/>
                <w:sz w:val="20"/>
              </w:rPr>
              <w:t xml:space="preserve">iającemu Wyniku Prac Etapu </w:t>
            </w:r>
            <w:r w:rsidRPr="00B3280C">
              <w:rPr>
                <w:rFonts w:eastAsia="Calibri" w:cstheme="minorBidi"/>
                <w:sz w:val="20"/>
              </w:rPr>
              <w:t>I</w:t>
            </w:r>
          </w:p>
        </w:tc>
      </w:tr>
      <w:tr w:rsidR="00C77E52" w:rsidRPr="00B3280C" w14:paraId="632AE2A7" w14:textId="23EA3987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53DA93B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9923AFE" w14:textId="77777777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Prototypu </w:t>
            </w:r>
            <w:r w:rsidRPr="00B3280C">
              <w:rPr>
                <w:rFonts w:eastAsia="Calibri" w:cstheme="minorBidi"/>
                <w:sz w:val="20"/>
              </w:rPr>
              <w:t>Systemu przeznaczonego dla Budynku Jednorodzinnego</w:t>
            </w:r>
          </w:p>
        </w:tc>
        <w:tc>
          <w:tcPr>
            <w:tcW w:w="5059" w:type="dxa"/>
            <w:shd w:val="clear" w:color="auto" w:fill="FFFFFF" w:themeFill="background1"/>
          </w:tcPr>
          <w:p w14:paraId="67176152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opracowanego Prototypu dedykowanego dla Budynku Jednorodzinnego, w tym opis konfiguracji zbudowanego Systemu, informacje o zastosowanych technologiach, materiałach, innowacjach. </w:t>
            </w:r>
          </w:p>
          <w:p w14:paraId="49EDCDBB" w14:textId="7A5E5A9F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</w:t>
            </w:r>
            <w:r w:rsidR="00D93B4C" w:rsidRPr="00B3280C">
              <w:rPr>
                <w:sz w:val="20"/>
              </w:rPr>
              <w:t xml:space="preserve">musi </w:t>
            </w:r>
            <w:r w:rsidRPr="00B3280C">
              <w:rPr>
                <w:sz w:val="20"/>
              </w:rPr>
              <w:t>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budowę i działanie opracowanego Prototypu. </w:t>
            </w:r>
          </w:p>
          <w:p w14:paraId="1B31DE53" w14:textId="7FF78E3E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</w:t>
            </w:r>
            <w:r w:rsidR="00D31135" w:rsidRPr="00B3280C">
              <w:rPr>
                <w:rFonts w:eastAsia="Calibri"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 xml:space="preserve">.pdf oraz </w:t>
            </w:r>
            <w:r w:rsidR="00D31135" w:rsidRPr="00B3280C">
              <w:rPr>
                <w:rFonts w:eastAsia="Calibri" w:cstheme="minorBidi"/>
                <w:sz w:val="20"/>
              </w:rPr>
              <w:t xml:space="preserve">adekwatnie do typu pliku </w:t>
            </w:r>
            <w:r w:rsidRPr="00B3280C">
              <w:rPr>
                <w:rFonts w:eastAsia="Calibri" w:cstheme="minorBidi"/>
                <w:sz w:val="20"/>
              </w:rPr>
              <w:t xml:space="preserve">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.docx, .xlsx, .dwg.</w:t>
            </w:r>
          </w:p>
        </w:tc>
        <w:tc>
          <w:tcPr>
            <w:tcW w:w="1546" w:type="dxa"/>
            <w:shd w:val="clear" w:color="auto" w:fill="FFFFFF" w:themeFill="background1"/>
          </w:tcPr>
          <w:p w14:paraId="6BADB7AC" w14:textId="4CF61333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43D78CC2" w14:textId="026C3434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7F460BF6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3D45E0C4" w14:textId="77777777" w:rsidR="00C77E52" w:rsidRPr="00B3280C" w:rsidRDefault="00C77E52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</w:t>
            </w:r>
            <w:r w:rsidRPr="00B3280C">
              <w:rPr>
                <w:rFonts w:eastAsia="Calibri" w:cstheme="minorBidi"/>
                <w:sz w:val="20"/>
              </w:rPr>
              <w:t>Systemu przeznaczonego dla Budynku Szkoły</w:t>
            </w:r>
          </w:p>
        </w:tc>
        <w:tc>
          <w:tcPr>
            <w:tcW w:w="5059" w:type="dxa"/>
            <w:shd w:val="clear" w:color="auto" w:fill="FFFFFF" w:themeFill="background1"/>
          </w:tcPr>
          <w:p w14:paraId="24F090A7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opisanego Systemu dla Budynku Szkoły, w tym opis konfiguracji zbudowanego Systemu, informacje o zastosowanych technologiach, materiałach, innowacjach. </w:t>
            </w:r>
          </w:p>
          <w:p w14:paraId="3CCC978B" w14:textId="1A3AB71C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</w:t>
            </w:r>
            <w:r w:rsidR="00D93B4C" w:rsidRPr="00B3280C">
              <w:rPr>
                <w:sz w:val="20"/>
              </w:rPr>
              <w:t>musi</w:t>
            </w:r>
            <w:r w:rsidRPr="00B3280C">
              <w:rPr>
                <w:sz w:val="20"/>
              </w:rPr>
              <w:t xml:space="preserve"> 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</w:t>
            </w:r>
            <w:r w:rsidR="00334694" w:rsidRPr="00B3280C">
              <w:rPr>
                <w:sz w:val="20"/>
              </w:rPr>
              <w:t>udowę i działanie opracowanego Systemu</w:t>
            </w:r>
            <w:r w:rsidRPr="00B3280C">
              <w:rPr>
                <w:sz w:val="20"/>
              </w:rPr>
              <w:t>.</w:t>
            </w:r>
          </w:p>
          <w:p w14:paraId="682A8FB2" w14:textId="6F2BE55A" w:rsidR="00C77E52" w:rsidRPr="00B3280C" w:rsidRDefault="00D31135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Wszystkie ww. elementy należy dostarczyć w formacie .pdf oraz adekwatnie do typu pliku 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.docx, .xlsx, .dwg.</w:t>
            </w:r>
          </w:p>
        </w:tc>
        <w:tc>
          <w:tcPr>
            <w:tcW w:w="1546" w:type="dxa"/>
            <w:shd w:val="clear" w:color="auto" w:fill="FFFFFF" w:themeFill="background1"/>
          </w:tcPr>
          <w:p w14:paraId="0C1B65F7" w14:textId="40B94D20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1A05CC28" w14:textId="12237B9E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3F3FDA4C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FA67E10" w14:textId="71440BE2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Prototypowy System zbudowany w skali rzeczywistej 1:1</w:t>
            </w:r>
            <w:r w:rsidR="00F20430" w:rsidRPr="00B3280C">
              <w:rPr>
                <w:rFonts w:cstheme="minorBidi"/>
                <w:sz w:val="20"/>
              </w:rPr>
              <w:t xml:space="preserve"> o ograniczonych funkcjonalnościach</w:t>
            </w:r>
            <w:r w:rsidRPr="00B3280C">
              <w:rPr>
                <w:rFonts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>przeznaczonego dla Budynku Jednorodzinnego</w:t>
            </w:r>
            <w:r w:rsidRPr="00B3280C">
              <w:rPr>
                <w:rFonts w:cstheme="minorBidi"/>
                <w:sz w:val="20"/>
              </w:rPr>
              <w:t xml:space="preserve"> </w:t>
            </w:r>
          </w:p>
        </w:tc>
        <w:tc>
          <w:tcPr>
            <w:tcW w:w="5059" w:type="dxa"/>
            <w:shd w:val="clear" w:color="auto" w:fill="FFFFFF" w:themeFill="background1"/>
          </w:tcPr>
          <w:p w14:paraId="5F8204FA" w14:textId="0AA9ED4D" w:rsidR="00C77E52" w:rsidRPr="00B3280C" w:rsidRDefault="190AADDD" w:rsidP="57491CD3">
            <w:pPr>
              <w:spacing w:after="160" w:line="259" w:lineRule="auto"/>
              <w:jc w:val="both"/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</w:pPr>
            <w:r w:rsidRPr="57491CD3">
              <w:rPr>
                <w:rFonts w:cstheme="minorBidi"/>
                <w:sz w:val="20"/>
              </w:rPr>
              <w:t xml:space="preserve">Prototypowy System dla Budynku Jednorodzinnego, zbudowany w skali 1:1 </w:t>
            </w:r>
            <w:r w:rsidR="11427E09" w:rsidRPr="57491CD3">
              <w:rPr>
                <w:rFonts w:cstheme="minorBidi"/>
                <w:sz w:val="20"/>
              </w:rPr>
              <w:t xml:space="preserve">o ograniczonych funkcjonalnościach, </w:t>
            </w:r>
            <w:r w:rsidRPr="57491CD3">
              <w:rPr>
                <w:rFonts w:cstheme="minorBidi"/>
                <w:sz w:val="20"/>
              </w:rPr>
              <w:t xml:space="preserve">zgodny </w:t>
            </w:r>
            <w:r w:rsidR="36628A1A" w:rsidRPr="57491CD3">
              <w:rPr>
                <w:rFonts w:cstheme="minorBidi"/>
                <w:sz w:val="20"/>
              </w:rPr>
              <w:t xml:space="preserve">co najmniej </w:t>
            </w:r>
            <w:r w:rsidRPr="57491CD3">
              <w:rPr>
                <w:rFonts w:cstheme="minorBidi"/>
                <w:sz w:val="20"/>
              </w:rPr>
              <w:t xml:space="preserve">z wymaganiami </w:t>
            </w:r>
            <w:r w:rsidRPr="57491CD3">
              <w:rPr>
                <w:rFonts w:eastAsia="Calibri" w:cstheme="minorBidi"/>
                <w:color w:val="000000" w:themeColor="text1"/>
                <w:sz w:val="20"/>
              </w:rPr>
              <w:t xml:space="preserve">Obligatoryjnymi </w:t>
            </w:r>
            <w:r w:rsidR="172BA2C1" w:rsidRPr="57491CD3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 xml:space="preserve"> </w:t>
            </w:r>
            <w:r w:rsidR="00D31135" w:rsidRPr="57491CD3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</w:rPr>
              <w:t>OBL1.1, OBL1.3, OBL1.4, OBL1.7- OBL1.23, OBL.1.29-OBL.1.3</w:t>
            </w:r>
            <w:ins w:id="144" w:author="Autor">
              <w:r w:rsidR="14FC2F55" w:rsidRPr="57491CD3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0"/>
                </w:rPr>
                <w:t>4</w:t>
              </w:r>
            </w:ins>
            <w:del w:id="145" w:author="Autor">
              <w:r w:rsidR="176A645D" w:rsidRPr="57491CD3" w:rsidDel="00D31135">
                <w:rPr>
                  <w:rStyle w:val="Domylnaczcionkaakapitu1"/>
                  <w:rFonts w:asciiTheme="minorHAnsi" w:hAnsiTheme="minorHAnsi" w:cstheme="minorBidi"/>
                  <w:color w:val="000000" w:themeColor="text1"/>
                  <w:sz w:val="20"/>
                </w:rPr>
                <w:delText>3</w:delText>
              </w:r>
            </w:del>
            <w:r w:rsidR="00D31135" w:rsidRPr="57491CD3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</w:rPr>
              <w:t xml:space="preserve"> </w:t>
            </w:r>
            <w:r w:rsidR="172BA2C1" w:rsidRPr="57491CD3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>przedstawionymi w Załączniku 1 do Regulaminu oraz co najmniej parametrami</w:t>
            </w:r>
            <w:r w:rsidR="172BA2C1" w:rsidRPr="57491CD3">
              <w:rPr>
                <w:rFonts w:eastAsia="Calibri" w:cstheme="minorBidi"/>
                <w:color w:val="000000" w:themeColor="text1"/>
                <w:sz w:val="20"/>
              </w:rPr>
              <w:t xml:space="preserve"> zadeklarowanymi</w:t>
            </w:r>
            <w:r w:rsidR="172BA2C1" w:rsidRPr="57491CD3">
              <w:rPr>
                <w:rFonts w:eastAsia="Calibri" w:cs="Calibri"/>
                <w:color w:val="000000" w:themeColor="text1"/>
                <w:sz w:val="20"/>
              </w:rPr>
              <w:t xml:space="preserve"> przez Wykonawcę w Ofercie i Wymagań Konkursowych KON 1.1A – KON 1.6</w:t>
            </w:r>
            <w:r w:rsidR="00D31135" w:rsidRPr="57491CD3">
              <w:rPr>
                <w:rFonts w:eastAsia="Calibri" w:cs="Calibri"/>
                <w:color w:val="000000" w:themeColor="text1"/>
                <w:sz w:val="20"/>
              </w:rPr>
              <w:t>A</w:t>
            </w:r>
          </w:p>
        </w:tc>
        <w:tc>
          <w:tcPr>
            <w:tcW w:w="1546" w:type="dxa"/>
            <w:shd w:val="clear" w:color="auto" w:fill="FFFFFF" w:themeFill="background1"/>
          </w:tcPr>
          <w:p w14:paraId="764A206C" w14:textId="2084769B" w:rsidR="00C77E52" w:rsidRPr="00B3280C" w:rsidRDefault="00C77E52" w:rsidP="00B3280C">
            <w:pPr>
              <w:spacing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09A0DC72" w14:textId="14CABD7F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B75CC22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212517A2" w14:textId="77777777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Zaktualizowana Oferta </w:t>
            </w:r>
          </w:p>
        </w:tc>
        <w:tc>
          <w:tcPr>
            <w:tcW w:w="5059" w:type="dxa"/>
            <w:shd w:val="clear" w:color="auto" w:fill="FFFFFF" w:themeFill="background1"/>
          </w:tcPr>
          <w:p w14:paraId="27086F41" w14:textId="3D3C9339" w:rsidR="00C77E52" w:rsidRPr="00B3280C" w:rsidRDefault="00C77E52" w:rsidP="00B3280C">
            <w:pPr>
              <w:spacing w:after="160"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Wykonawca zobowiązany jest do złożenia zaktualizowanej Oferty na formularzu stanowiącym Załącznik nr 3 do Regulaminu. Wykonawca aktualizuje Ofertę zgodnie</w:t>
            </w:r>
            <w:r w:rsidR="00F00E4B" w:rsidRPr="00B3280C">
              <w:rPr>
                <w:rFonts w:cstheme="minorBidi"/>
                <w:sz w:val="20"/>
              </w:rPr>
              <w:t xml:space="preserve"> z rozdziałem</w:t>
            </w:r>
            <w:r w:rsidR="00D37C03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_Ref71536692 \r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rFonts w:cstheme="minorBidi"/>
                <w:sz w:val="20"/>
              </w:rPr>
              <w:t>2.3</w:t>
            </w:r>
            <w:r w:rsidR="00D37C03" w:rsidRPr="00B3280C">
              <w:rPr>
                <w:sz w:val="20"/>
              </w:rPr>
              <w:fldChar w:fldCharType="end"/>
            </w:r>
            <w:r w:rsidR="00F00E4B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_Ref71536657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sz w:val="20"/>
              </w:rPr>
              <w:t xml:space="preserve">Zasady Aktualizacji Oferty po przeprowadzeniu Prac B+R. </w:t>
            </w:r>
            <w:r w:rsidR="00D37C03" w:rsidRPr="00B3280C">
              <w:rPr>
                <w:sz w:val="20"/>
              </w:rPr>
              <w:fldChar w:fldCharType="end"/>
            </w:r>
            <w:r w:rsidRPr="00B3280C">
              <w:rPr>
                <w:rFonts w:cstheme="minorBidi"/>
                <w:sz w:val="20"/>
              </w:rPr>
              <w:t xml:space="preserve">Ocena zaktualizowanej Oferty zostanie przeprowadzona zgodnie z załącznikiem 5 do Regulaminu. </w:t>
            </w:r>
          </w:p>
        </w:tc>
        <w:tc>
          <w:tcPr>
            <w:tcW w:w="1546" w:type="dxa"/>
            <w:shd w:val="clear" w:color="auto" w:fill="FFFFFF" w:themeFill="background1"/>
          </w:tcPr>
          <w:p w14:paraId="40D45C5F" w14:textId="29C6CCB8" w:rsidR="00C77E52" w:rsidRPr="00B3280C" w:rsidRDefault="00C77E52" w:rsidP="00B3280C">
            <w:pPr>
              <w:spacing w:after="160"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  <w:r w:rsidR="00FA2F3D" w:rsidRPr="00B3280C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</w:p>
        </w:tc>
      </w:tr>
      <w:tr w:rsidR="003D07BE" w:rsidRPr="00B3280C" w14:paraId="7BE03D1E" w14:textId="77777777" w:rsidTr="57491CD3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7D4900BB" w14:textId="77777777" w:rsidR="003D07BE" w:rsidRPr="00B3280C" w:rsidRDefault="003D07BE" w:rsidP="1CC9A106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Bid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74AE1019" w14:textId="2AB1FCAC" w:rsidR="003D07BE" w:rsidRPr="006C0A95" w:rsidRDefault="003D07BE" w:rsidP="1CC9A106">
            <w:pPr>
              <w:spacing w:line="259" w:lineRule="auto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Rekomendacja Wykonawcy –</w:t>
            </w:r>
            <w:r w:rsidR="00191352" w:rsidRPr="1CC9A106">
              <w:rPr>
                <w:rFonts w:cstheme="minorBidi"/>
                <w:sz w:val="20"/>
              </w:rPr>
              <w:t xml:space="preserve"> dobre praktyki w zakresie retencjonowania wody deszczowej</w:t>
            </w:r>
          </w:p>
        </w:tc>
        <w:tc>
          <w:tcPr>
            <w:tcW w:w="5059" w:type="dxa"/>
            <w:shd w:val="clear" w:color="auto" w:fill="FFFFFF" w:themeFill="background1"/>
          </w:tcPr>
          <w:p w14:paraId="09187AAD" w14:textId="210F6DF2" w:rsidR="008004A3" w:rsidRDefault="003D07BE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Wykonawca zobowiązany jest do przygotowania raportu, który w przystępny sposób przedstawia przyjęte założenia i rozwiązania opracowane w ramach Przedsięwzięcia przez Wykonawcę, co najmniej w zakresie</w:t>
            </w:r>
            <w:r w:rsidR="004C44E8" w:rsidRPr="1CC9A106">
              <w:rPr>
                <w:rFonts w:cstheme="minorBidi"/>
                <w:sz w:val="20"/>
              </w:rPr>
              <w:t xml:space="preserve"> Prototypowego</w:t>
            </w:r>
            <w:r w:rsidRPr="1CC9A106">
              <w:rPr>
                <w:rFonts w:cstheme="minorBidi"/>
                <w:sz w:val="20"/>
              </w:rPr>
              <w:t xml:space="preserve"> Syste</w:t>
            </w:r>
            <w:r w:rsidR="00191352" w:rsidRPr="1CC9A106">
              <w:rPr>
                <w:rFonts w:cstheme="minorBidi"/>
                <w:sz w:val="20"/>
              </w:rPr>
              <w:t>mu dla Budynku Jednorodzinnego</w:t>
            </w:r>
            <w:r w:rsidR="008004A3" w:rsidRPr="1CC9A106">
              <w:rPr>
                <w:rFonts w:cstheme="minorBidi"/>
                <w:sz w:val="20"/>
              </w:rPr>
              <w:t>.</w:t>
            </w:r>
          </w:p>
          <w:p w14:paraId="215CF869" w14:textId="6C13EAC9" w:rsid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4EF7455D">
              <w:rPr>
                <w:rFonts w:cstheme="minorBidi"/>
                <w:sz w:val="20"/>
              </w:rPr>
              <w:t xml:space="preserve"> </w:t>
            </w:r>
          </w:p>
          <w:p w14:paraId="115451F2" w14:textId="65AFB91A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 xml:space="preserve">Raport zawiera informacje przedstawione w zrozumiały sposób na temat Przedsięwzięcia. </w:t>
            </w:r>
          </w:p>
          <w:p w14:paraId="0C001173" w14:textId="722BDA3A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lastRenderedPageBreak/>
              <w:t xml:space="preserve">Raport zawiera: informacje techniczne, dane liczbowe, opis Rozwiązania, przedstawione w sposób umożliwiający zrozumienie i zainspirowanie się rozwiązaniem </w:t>
            </w:r>
            <w:r w:rsidR="004C44E8" w:rsidRPr="1CC9A106">
              <w:rPr>
                <w:rFonts w:cstheme="minorBidi"/>
                <w:sz w:val="20"/>
              </w:rPr>
              <w:t xml:space="preserve">prototypowego </w:t>
            </w:r>
            <w:r w:rsidRPr="1CC9A106">
              <w:rPr>
                <w:rFonts w:cstheme="minorBidi"/>
                <w:sz w:val="20"/>
              </w:rPr>
              <w:t>Systemu dla budynków jednorodzinnych, opracowanym przez Wykonawcę. Raport powinien obejmować co najmniej:</w:t>
            </w:r>
          </w:p>
          <w:p w14:paraId="79AA258A" w14:textId="1410A2B6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na stronie tytułowej:</w:t>
            </w:r>
          </w:p>
          <w:p w14:paraId="0F6F2B41" w14:textId="301AEB9D" w:rsidR="008004A3" w:rsidRP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oznaczenie graficzne Zamawiającego, Funduszy Strukturalnych Unii Europejskiej oraz oznaczenie Przedsięwzięcia, </w:t>
            </w:r>
          </w:p>
          <w:p w14:paraId="36DB0381" w14:textId="6153AA3D" w:rsidR="008004A3" w:rsidRP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>nazwę Wykonawcy</w:t>
            </w:r>
          </w:p>
          <w:p w14:paraId="0B2229C2" w14:textId="7448CEA6" w:rsidR="008004A3" w:rsidRP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>zastrzeżenie o treści: „Informacje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raporcie.”</w:t>
            </w:r>
          </w:p>
          <w:p w14:paraId="542DCC24" w14:textId="77777777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ujednolicony spis treści, który zostanie dostarczony Wykonawcom przez Zamawiającego w terminie do dwóch miesięcy po podpisaniu Umowy, </w:t>
            </w:r>
          </w:p>
          <w:p w14:paraId="1BD27396" w14:textId="77777777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problemu badawczego z perspektywy Rozwiązania, </w:t>
            </w:r>
          </w:p>
          <w:p w14:paraId="5C611126" w14:textId="77777777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zastosowanego Rozwiązania, </w:t>
            </w:r>
          </w:p>
          <w:p w14:paraId="2F166A0D" w14:textId="6B6CB43A" w:rsidR="008004A3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wnioski dotyczące </w:t>
            </w:r>
            <w:r w:rsidR="004C44E8" w:rsidRPr="1CC9A106">
              <w:rPr>
                <w:sz w:val="20"/>
              </w:rPr>
              <w:t xml:space="preserve">prototypowego </w:t>
            </w:r>
            <w:r w:rsidRPr="1CC9A106">
              <w:rPr>
                <w:sz w:val="20"/>
              </w:rPr>
              <w:t>Systemu dla Budynku Jednorodzinnego,</w:t>
            </w:r>
          </w:p>
          <w:p w14:paraId="5A92E233" w14:textId="09A0EB82" w:rsidR="004C44E8" w:rsidRDefault="008004A3" w:rsidP="1CC9A106">
            <w:pPr>
              <w:pStyle w:val="Akapitzlist"/>
              <w:numPr>
                <w:ilvl w:val="0"/>
                <w:numId w:val="42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uwarunkowania formalno-prawne realizacji </w:t>
            </w:r>
            <w:r w:rsidR="004C44E8" w:rsidRPr="1CC9A106">
              <w:rPr>
                <w:sz w:val="20"/>
              </w:rPr>
              <w:t xml:space="preserve">prototypowego </w:t>
            </w:r>
            <w:r w:rsidRPr="1CC9A106">
              <w:rPr>
                <w:sz w:val="20"/>
              </w:rPr>
              <w:t xml:space="preserve">Systemu </w:t>
            </w:r>
            <w:r w:rsidR="004C44E8" w:rsidRPr="1CC9A106">
              <w:rPr>
                <w:sz w:val="20"/>
              </w:rPr>
              <w:t>dla Budynku Jednorodzinnego</w:t>
            </w:r>
            <w:r w:rsidRPr="1CC9A106">
              <w:rPr>
                <w:sz w:val="20"/>
              </w:rPr>
              <w:t>, zidentyfikowane bariery prawne, ustalone na podstawie</w:t>
            </w:r>
            <w:r w:rsidR="004C44E8" w:rsidRPr="1CC9A106">
              <w:rPr>
                <w:sz w:val="20"/>
              </w:rPr>
              <w:t xml:space="preserve"> prac przygotowujących do opracowania</w:t>
            </w:r>
            <w:r w:rsidRPr="1CC9A106">
              <w:rPr>
                <w:sz w:val="20"/>
              </w:rPr>
              <w:t xml:space="preserve"> Demonstratora </w:t>
            </w:r>
            <w:r w:rsidR="004C44E8" w:rsidRPr="1CC9A106">
              <w:rPr>
                <w:sz w:val="20"/>
              </w:rPr>
              <w:t xml:space="preserve">A </w:t>
            </w:r>
            <w:r w:rsidRPr="1CC9A106">
              <w:rPr>
                <w:sz w:val="20"/>
              </w:rPr>
              <w:t>Systemu</w:t>
            </w:r>
            <w:r w:rsidR="004C44E8" w:rsidRPr="1CC9A106">
              <w:rPr>
                <w:sz w:val="20"/>
              </w:rPr>
              <w:t xml:space="preserve"> dla Budynku Jednorodzinnego oraz Demonstratora B Systemu dla Budynku Szkoły,.</w:t>
            </w:r>
          </w:p>
          <w:p w14:paraId="276B7CDB" w14:textId="6EADAF59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Raport i jego elementy mogą zawierać dodatkowo, we</w:t>
            </w:r>
            <w:r w:rsidR="004C44E8" w:rsidRPr="1CC9A106">
              <w:rPr>
                <w:rFonts w:cstheme="minorBidi"/>
                <w:sz w:val="20"/>
              </w:rPr>
              <w:t>dle wyboru Wykonawcy, informacje</w:t>
            </w:r>
            <w:r w:rsidRPr="1CC9A106">
              <w:rPr>
                <w:rFonts w:cstheme="minorBidi"/>
                <w:sz w:val="20"/>
              </w:rPr>
              <w:t xml:space="preserve"> dotyczące Wykonawcy w poniższym zakresie:</w:t>
            </w:r>
          </w:p>
          <w:p w14:paraId="5D243D50" w14:textId="77777777" w:rsid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dane adresowe Wykonawcy, rejestrowe oraz dowolne jego oznaczenia, z pominięciem zastrzeżonych przez niego znaków towarowych, </w:t>
            </w:r>
          </w:p>
          <w:p w14:paraId="4338611D" w14:textId="77777777" w:rsid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opis doświadczenia Wykonawcy w zakresie działalności badawczo-rozwojowej, </w:t>
            </w:r>
          </w:p>
          <w:p w14:paraId="16DFCE56" w14:textId="1ED5D527" w:rsid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lastRenderedPageBreak/>
              <w:t xml:space="preserve">opis doświadczenia Wykonawcy w zakresie systemów </w:t>
            </w:r>
            <w:r w:rsidR="004C44E8" w:rsidRPr="1CC9A106">
              <w:rPr>
                <w:sz w:val="20"/>
              </w:rPr>
              <w:t>do retencjonowania i magazynowania wody deszczowej</w:t>
            </w:r>
            <w:r w:rsidRPr="1CC9A106">
              <w:rPr>
                <w:sz w:val="20"/>
              </w:rPr>
              <w:t xml:space="preserve">, </w:t>
            </w:r>
          </w:p>
          <w:p w14:paraId="65DF973A" w14:textId="375A1B8D" w:rsidR="008004A3" w:rsidRPr="004C44E8" w:rsidRDefault="008004A3" w:rsidP="1CC9A106">
            <w:pPr>
              <w:pStyle w:val="Akapitzlist"/>
              <w:numPr>
                <w:ilvl w:val="0"/>
                <w:numId w:val="43"/>
              </w:numPr>
              <w:spacing w:after="160" w:line="259" w:lineRule="auto"/>
              <w:jc w:val="both"/>
              <w:rPr>
                <w:sz w:val="20"/>
              </w:rPr>
            </w:pPr>
            <w:r w:rsidRPr="1CC9A106">
              <w:rPr>
                <w:sz w:val="20"/>
              </w:rPr>
              <w:t xml:space="preserve">informacje o Zespole Projektowym. </w:t>
            </w:r>
          </w:p>
          <w:p w14:paraId="4DB973B2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5E985585" w14:textId="4025EDA9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procesu </w:t>
            </w:r>
            <w:r w:rsidR="00B20FDD" w:rsidRPr="1CC9A106">
              <w:rPr>
                <w:rFonts w:cstheme="minorBidi"/>
                <w:sz w:val="20"/>
              </w:rPr>
              <w:t xml:space="preserve">opracowywania systemów do retencjonowania i magazynowania wody deszczowej, </w:t>
            </w:r>
            <w:r w:rsidRPr="1CC9A106">
              <w:rPr>
                <w:rFonts w:cstheme="minorBidi"/>
                <w:sz w:val="20"/>
              </w:rPr>
              <w:t xml:space="preserve">lub barier utrudniających lub uniemożliwiających optymalne wdrożenie </w:t>
            </w:r>
            <w:r w:rsidR="00B20FDD" w:rsidRPr="1CC9A106">
              <w:rPr>
                <w:rFonts w:cstheme="minorBidi"/>
                <w:sz w:val="20"/>
              </w:rPr>
              <w:t xml:space="preserve">takich </w:t>
            </w:r>
            <w:r w:rsidRPr="1CC9A106">
              <w:rPr>
                <w:rFonts w:cstheme="minorBidi"/>
                <w:sz w:val="20"/>
              </w:rPr>
              <w:t xml:space="preserve">systemów </w:t>
            </w:r>
            <w:r w:rsidR="00B20FDD" w:rsidRPr="1CC9A106">
              <w:rPr>
                <w:rFonts w:cstheme="minorBidi"/>
                <w:sz w:val="20"/>
              </w:rPr>
              <w:t>w istnieją</w:t>
            </w:r>
            <w:r w:rsidR="00E037E3" w:rsidRPr="1CC9A106">
              <w:rPr>
                <w:rFonts w:cstheme="minorBidi"/>
                <w:sz w:val="20"/>
              </w:rPr>
              <w:t xml:space="preserve">cych budynkach jednorodzinnych. </w:t>
            </w:r>
          </w:p>
          <w:p w14:paraId="1515B1B3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7C4EE675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cel.</w:t>
            </w:r>
          </w:p>
          <w:p w14:paraId="79EC0CD0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6FB48092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7AB5485D" w14:textId="77777777" w:rsidR="008004A3" w:rsidRPr="008004A3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</w:p>
          <w:p w14:paraId="54AC8D2F" w14:textId="17A60436" w:rsidR="003D07BE" w:rsidRPr="00191352" w:rsidRDefault="008004A3" w:rsidP="1CC9A106">
            <w:pPr>
              <w:spacing w:after="160" w:line="259" w:lineRule="auto"/>
              <w:jc w:val="both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t>Dla zapewnienia przejrzystości szczegółowe wytyczne dotyczące zawartości i formy raportu mogą być przedmiotem ustaleń pomiędzy Zamawiającym a Wykonawcą, z uwzględnieniem specyfiki Rozwiązania przygotowanego przez danego Wykonawcę.</w:t>
            </w:r>
          </w:p>
        </w:tc>
        <w:tc>
          <w:tcPr>
            <w:tcW w:w="1546" w:type="dxa"/>
            <w:shd w:val="clear" w:color="auto" w:fill="FFFFFF" w:themeFill="background1"/>
          </w:tcPr>
          <w:p w14:paraId="7AB138E2" w14:textId="4373A54C" w:rsidR="003D07BE" w:rsidRPr="00191352" w:rsidRDefault="003D07BE" w:rsidP="1CC9A106">
            <w:pPr>
              <w:spacing w:after="160" w:line="259" w:lineRule="auto"/>
              <w:rPr>
                <w:rFonts w:cstheme="minorBidi"/>
                <w:sz w:val="20"/>
              </w:rPr>
            </w:pPr>
            <w:r w:rsidRPr="1CC9A106">
              <w:rPr>
                <w:rFonts w:cstheme="minorBidi"/>
                <w:sz w:val="20"/>
              </w:rPr>
              <w:lastRenderedPageBreak/>
              <w:t>W Terminie Doręczenia Wyników Prac Etapu I</w:t>
            </w:r>
          </w:p>
        </w:tc>
      </w:tr>
      <w:tr w:rsidR="00C77E52" w:rsidRPr="00B3280C" w14:paraId="56BE0B56" w14:textId="2DE87AEF" w:rsidTr="57491CD3">
        <w:trPr>
          <w:trHeight w:val="1642"/>
        </w:trPr>
        <w:tc>
          <w:tcPr>
            <w:tcW w:w="593" w:type="dxa"/>
            <w:shd w:val="clear" w:color="auto" w:fill="E2EFD9" w:themeFill="accent6" w:themeFillTint="33"/>
          </w:tcPr>
          <w:p w14:paraId="7B35ADFE" w14:textId="77777777" w:rsidR="00C77E52" w:rsidRPr="00B3280C" w:rsidRDefault="00C77E52" w:rsidP="75D06544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Bidi"/>
                <w:sz w:val="20"/>
              </w:rPr>
            </w:pPr>
          </w:p>
        </w:tc>
        <w:tc>
          <w:tcPr>
            <w:tcW w:w="1812" w:type="dxa"/>
          </w:tcPr>
          <w:p w14:paraId="5560EC66" w14:textId="1E85C96D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Dokumenty dopuszczające System do obrotu</w:t>
            </w:r>
            <w:r w:rsidR="00D25B36" w:rsidRPr="00B3280C">
              <w:rPr>
                <w:rFonts w:asciiTheme="minorHAnsi" w:eastAsia="Calibri" w:hAnsiTheme="minorHAnsi" w:cstheme="minorBidi"/>
                <w:sz w:val="20"/>
              </w:rPr>
              <w:t xml:space="preserve"> </w:t>
            </w:r>
          </w:p>
        </w:tc>
        <w:tc>
          <w:tcPr>
            <w:tcW w:w="5059" w:type="dxa"/>
          </w:tcPr>
          <w:p w14:paraId="37BC8819" w14:textId="39AA5F6B" w:rsidR="00C77E52" w:rsidRPr="00B3280C" w:rsidRDefault="00C77E52" w:rsidP="75D06544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1CC9A106">
              <w:rPr>
                <w:rFonts w:asciiTheme="minorHAnsi" w:eastAsia="Calibri" w:hAnsiTheme="minorHAnsi" w:cstheme="minorBidi"/>
                <w:sz w:val="20"/>
              </w:rPr>
              <w:t xml:space="preserve">Wymagane jest </w:t>
            </w:r>
            <w:r w:rsidR="3CB37BDE" w:rsidRPr="1CC9A106">
              <w:rPr>
                <w:rFonts w:asciiTheme="minorHAnsi" w:eastAsia="Calibri" w:hAnsiTheme="minorHAnsi" w:cstheme="minorBidi"/>
                <w:sz w:val="20"/>
              </w:rPr>
              <w:t xml:space="preserve"> dostarczenie przez Wykonawcę potwierdzenia złożenia wniosku o wydanie Krajowej Oceny Technicznej na opracowany System </w:t>
            </w:r>
          </w:p>
        </w:tc>
        <w:tc>
          <w:tcPr>
            <w:tcW w:w="1546" w:type="dxa"/>
          </w:tcPr>
          <w:p w14:paraId="4AC0F52C" w14:textId="3BCA7331" w:rsidR="00C77E52" w:rsidRPr="00B3280C" w:rsidRDefault="00C77E52" w:rsidP="00B3280C">
            <w:pPr>
              <w:spacing w:after="160" w:line="259" w:lineRule="auto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578BD462" w14:textId="678A645C" w:rsidTr="57491CD3">
        <w:trPr>
          <w:trHeight w:val="1247"/>
        </w:trPr>
        <w:tc>
          <w:tcPr>
            <w:tcW w:w="593" w:type="dxa"/>
            <w:shd w:val="clear" w:color="auto" w:fill="E2EFD9" w:themeFill="accent6" w:themeFillTint="33"/>
          </w:tcPr>
          <w:p w14:paraId="53C5BD6E" w14:textId="77777777" w:rsidR="00C77E52" w:rsidRPr="00B3280C" w:rsidRDefault="00C77E52" w:rsidP="75D06544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Bidi"/>
                <w:sz w:val="20"/>
              </w:rPr>
            </w:pPr>
          </w:p>
        </w:tc>
        <w:tc>
          <w:tcPr>
            <w:tcW w:w="1812" w:type="dxa"/>
          </w:tcPr>
          <w:p w14:paraId="640100F9" w14:textId="479C0AF5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hAnsiTheme="minorHAnsi" w:cstheme="minorBidi"/>
                <w:sz w:val="20"/>
              </w:rPr>
              <w:t>Raport z prac B+R przeprowadzonych przez Wykonawcę w Etapie I</w:t>
            </w:r>
          </w:p>
        </w:tc>
        <w:tc>
          <w:tcPr>
            <w:tcW w:w="5059" w:type="dxa"/>
          </w:tcPr>
          <w:p w14:paraId="158F2C66" w14:textId="77777777" w:rsidR="00C77E52" w:rsidRPr="00B3280C" w:rsidRDefault="00C77E52" w:rsidP="00B3280C">
            <w:pPr>
              <w:pStyle w:val="Tekstkomentarza"/>
              <w:spacing w:line="259" w:lineRule="auto"/>
              <w:rPr>
                <w:rFonts w:asciiTheme="minorHAnsi" w:eastAsia="Calibri" w:hAnsiTheme="minorHAns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t xml:space="preserve">Wykonawca zobowiązany jest do sporządzenia i przekazania Zamawiającemu Raportu końcowego z Etapu I zawierającego: </w:t>
            </w:r>
          </w:p>
          <w:p w14:paraId="0FDE737D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Opis kierunku prowadzonych prac i wątków prac badawczo-rozwojowych, wraz z uzasadnieniem podjętych kroków, pokazujących przebieg prowadzonych prac w Etapie I. Opis może być uzupełniony o zdjęcia, filmy dokumentujące prace.</w:t>
            </w:r>
          </w:p>
          <w:p w14:paraId="640134C3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Wskazania wniosków z przeprowadzonych prac i ewentualnych planowanych zmian do wprowadzenia w Etapie II.</w:t>
            </w:r>
          </w:p>
          <w:p w14:paraId="1D51F914" w14:textId="1820BBE6" w:rsidR="00C77E52" w:rsidRPr="00B3280C" w:rsidRDefault="00C77E52" w:rsidP="1CC9A106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1CC9A106">
              <w:rPr>
                <w:rFonts w:asciiTheme="minorHAnsi" w:eastAsia="Calibri" w:hAnsiTheme="minorHAnsi" w:cstheme="minorBidi"/>
                <w:sz w:val="20"/>
              </w:rPr>
              <w:t>Dokumentacj</w:t>
            </w:r>
            <w:r w:rsidR="00B20FDD" w:rsidRPr="1CC9A106">
              <w:rPr>
                <w:rFonts w:asciiTheme="minorHAnsi" w:eastAsia="Calibri" w:hAnsiTheme="minorHAnsi" w:cstheme="minorBidi"/>
                <w:sz w:val="20"/>
              </w:rPr>
              <w:t>ę</w:t>
            </w:r>
            <w:r w:rsidRPr="1CC9A106">
              <w:rPr>
                <w:rFonts w:asciiTheme="minorHAnsi" w:eastAsia="Calibri" w:hAnsiTheme="minorHAnsi" w:cstheme="minorBidi"/>
                <w:sz w:val="20"/>
              </w:rPr>
              <w:t xml:space="preserve"> techniczną Prototypu </w:t>
            </w:r>
          </w:p>
          <w:p w14:paraId="6CCD3EBE" w14:textId="03903A96" w:rsidR="00C77E52" w:rsidRPr="00B3280C" w:rsidRDefault="00C77E52" w:rsidP="1CC9A106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1CC9A106">
              <w:rPr>
                <w:rFonts w:asciiTheme="minorHAnsi" w:eastAsia="Calibri" w:hAnsiTheme="minorHAnsi" w:cstheme="minorBidi"/>
                <w:sz w:val="20"/>
              </w:rPr>
              <w:t>Dokumentacj</w:t>
            </w:r>
            <w:r w:rsidR="00B20FDD" w:rsidRPr="1CC9A106">
              <w:rPr>
                <w:rFonts w:asciiTheme="minorHAnsi" w:eastAsia="Calibri" w:hAnsiTheme="minorHAnsi" w:cstheme="minorBidi"/>
                <w:sz w:val="20"/>
              </w:rPr>
              <w:t>ę</w:t>
            </w:r>
            <w:r w:rsidRPr="1CC9A106">
              <w:rPr>
                <w:rFonts w:asciiTheme="minorHAnsi" w:eastAsia="Calibri" w:hAnsiTheme="minorHAnsi" w:cstheme="minorBidi"/>
                <w:sz w:val="20"/>
              </w:rPr>
              <w:t xml:space="preserve"> techniczna z rozruchu Prototypu </w:t>
            </w:r>
          </w:p>
          <w:p w14:paraId="18ECEDFF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</w:p>
          <w:p w14:paraId="54730390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Podane wyniki prac badawczo–rozwojowych powinny potwierdzić atrakcyjność i zalety opracowanego Systemu. Wykonawca przygotowując raport powinien odnieść się do planów badawczych podanych w Ofercie, stopnia ich realizacji, odnieść się do spełnienia postawionych Wymagań Obligatoryjnych i Jakościowych oraz deklarowanych parametrów Wymagań Konkursowych. </w:t>
            </w:r>
            <w:r w:rsidRPr="00B3280C">
              <w:rPr>
                <w:rFonts w:eastAsia="Calibri" w:cstheme="minorBidi"/>
                <w:sz w:val="20"/>
              </w:rPr>
              <w:t xml:space="preserve">Opisy i uzasadnienia mogą być uzupełnione o obliczenia, rysunki techniczne, grafiki itp. </w:t>
            </w:r>
          </w:p>
          <w:p w14:paraId="5B5C806E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</w:p>
          <w:p w14:paraId="06B7E2FE" w14:textId="34298509" w:rsidR="00C77E52" w:rsidRPr="00B3280C" w:rsidRDefault="00D31135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 .pdf oraz adekwatnie do typu pliku w formacie edytowalnym: .docx, .xlsx, .dwg.</w:t>
            </w:r>
          </w:p>
        </w:tc>
        <w:tc>
          <w:tcPr>
            <w:tcW w:w="1546" w:type="dxa"/>
          </w:tcPr>
          <w:p w14:paraId="43391349" w14:textId="23DC3CF0" w:rsidR="00C77E52" w:rsidRPr="00B3280C" w:rsidRDefault="00C77E52" w:rsidP="00B3280C">
            <w:pPr>
              <w:pStyle w:val="Tekstkomentarza"/>
              <w:spacing w:line="259" w:lineRule="auto"/>
              <w:rPr>
                <w:rFonts w:eastAsia="Calibr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t xml:space="preserve">W Terminie </w:t>
            </w:r>
            <w:r w:rsidR="00AF1436" w:rsidRPr="00B3280C">
              <w:rPr>
                <w:rFonts w:asciiTheme="minorHAnsi" w:eastAsia="Calibri" w:hAnsiTheme="minorHAnsi" w:cstheme="minorBidi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Bidi"/>
              </w:rPr>
              <w:t>Wyników Prac Etapu I</w:t>
            </w:r>
          </w:p>
        </w:tc>
      </w:tr>
    </w:tbl>
    <w:p w14:paraId="2A5F9097" w14:textId="77777777" w:rsidR="00E626CE" w:rsidRPr="00AD1C6F" w:rsidRDefault="00E626CE" w:rsidP="00B3280C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487CBC5F" w14:textId="3B0A7520" w:rsidR="00A637C5" w:rsidRPr="00AD1C6F" w:rsidRDefault="00E626CE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Wyniki Prac Etapu I muszą zostać przekazane Zamawiającemu w Terminie Doręczenia Wyników Prac Etapu I określonym w Rozdziale 1 tego Załącznika i w formie określonej tym Załącznikiem oraz Umową.</w:t>
      </w:r>
    </w:p>
    <w:p w14:paraId="02BC11BD" w14:textId="77777777" w:rsidR="00722D3B" w:rsidRPr="00AD1C6F" w:rsidRDefault="00722D3B" w:rsidP="00B3280C">
      <w:pPr>
        <w:pStyle w:val="Nagwek2"/>
        <w:spacing w:line="259" w:lineRule="auto"/>
      </w:pPr>
      <w:bookmarkStart w:id="146" w:name="_Toc72409397"/>
      <w:r w:rsidRPr="7C3446BF">
        <w:t>Testy Prototypu Systemu</w:t>
      </w:r>
      <w:bookmarkEnd w:id="146"/>
      <w:r w:rsidRPr="7C3446BF">
        <w:t xml:space="preserve"> </w:t>
      </w:r>
    </w:p>
    <w:p w14:paraId="0401238E" w14:textId="0584D9A2" w:rsidR="00722D3B" w:rsidRPr="00AD1C6F" w:rsidRDefault="00722D3B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57491CD3">
        <w:rPr>
          <w:rFonts w:ascii="Calibri" w:eastAsia="Calibri" w:hAnsi="Calibri" w:cs="Calibri"/>
          <w:color w:val="000000" w:themeColor="text1"/>
        </w:rPr>
        <w:t xml:space="preserve">Zamawiający przeprowadzi Testy Prototypu Systemu mające na celu weryfikację poprawności jego działania oraz spełnienia wymagań </w:t>
      </w:r>
      <w:r w:rsidRPr="57491CD3">
        <w:rPr>
          <w:rFonts w:eastAsia="Calibri"/>
          <w:color w:val="000000" w:themeColor="text1"/>
          <w:lang w:eastAsia="pl-PL"/>
        </w:rPr>
        <w:t xml:space="preserve">Obligatoryjnych </w:t>
      </w:r>
      <w:r w:rsidR="00D31135" w:rsidRPr="57491CD3">
        <w:rPr>
          <w:rStyle w:val="Domylnaczcionkaakapitu1"/>
          <w:color w:val="000000" w:themeColor="text1"/>
          <w:lang w:eastAsia="pl-PL"/>
        </w:rPr>
        <w:t>OBL1.1, OBL1.3, OBL1.4, OBL1.7- OBL1.23, OBL.1.29-OBL.1.3</w:t>
      </w:r>
      <w:ins w:id="147" w:author="Autor">
        <w:r w:rsidR="197A777F" w:rsidRPr="57491CD3">
          <w:rPr>
            <w:rStyle w:val="Domylnaczcionkaakapitu1"/>
            <w:color w:val="000000" w:themeColor="text1"/>
            <w:lang w:eastAsia="pl-PL"/>
          </w:rPr>
          <w:t>4</w:t>
        </w:r>
      </w:ins>
      <w:del w:id="148" w:author="Autor">
        <w:r w:rsidRPr="57491CD3" w:rsidDel="00D31135">
          <w:rPr>
            <w:rStyle w:val="Domylnaczcionkaakapitu1"/>
            <w:color w:val="000000" w:themeColor="text1"/>
            <w:lang w:eastAsia="pl-PL"/>
          </w:rPr>
          <w:delText>3</w:delText>
        </w:r>
      </w:del>
      <w:r w:rsidR="00D31135" w:rsidRPr="57491CD3">
        <w:rPr>
          <w:rStyle w:val="Domylnaczcionkaakapitu1"/>
          <w:color w:val="000000" w:themeColor="text1"/>
          <w:lang w:eastAsia="pl-PL"/>
        </w:rPr>
        <w:t xml:space="preserve"> </w:t>
      </w:r>
      <w:r w:rsidRPr="57491CD3">
        <w:rPr>
          <w:rFonts w:eastAsia="Calibri"/>
          <w:color w:val="000000" w:themeColor="text1"/>
          <w:lang w:eastAsia="pl-PL"/>
        </w:rPr>
        <w:t xml:space="preserve"> i parametrów Wymagań Konkursowych KON1.1A – KON1.6A </w:t>
      </w:r>
      <w:r w:rsidRPr="57491CD3">
        <w:rPr>
          <w:rFonts w:ascii="Calibri" w:eastAsia="Calibri" w:hAnsi="Calibri" w:cs="Calibri"/>
          <w:color w:val="000000" w:themeColor="text1"/>
        </w:rPr>
        <w:t xml:space="preserve">przedstawionych w Załączniku 1 do Regulaminu. Wyniki Testów Prototypu Systemu będą podlegać ocenie i wpłyną na selekcję Wykonawców do Etapu II. </w:t>
      </w:r>
    </w:p>
    <w:p w14:paraId="3ABDB24A" w14:textId="0D31A5A8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lastRenderedPageBreak/>
        <w:t xml:space="preserve">Testy Prototypu Systemu prowadzone są wspólnie przez Zamawiającego oraz </w:t>
      </w:r>
      <w:r w:rsidRPr="7C3446BF">
        <w:rPr>
          <w:rFonts w:ascii="Calibri" w:eastAsia="Calibri" w:hAnsi="Calibri" w:cs="Calibri"/>
          <w:color w:val="000000" w:themeColor="text1"/>
        </w:rPr>
        <w:t>Wykonawcę, przy czym Zamawiający zastrzega sobie prawo do zlecenia przeprowadzenia Testów przez niezależny podmiot zewnętrzny.</w:t>
      </w:r>
    </w:p>
    <w:p w14:paraId="1A6D981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970856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 xml:space="preserve">Zamawiający przeprowadzi następujące testy Prototypu Systemu </w:t>
      </w:r>
    </w:p>
    <w:p w14:paraId="6CBA41C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ilościowo – jakościowe </w:t>
      </w:r>
    </w:p>
    <w:p w14:paraId="4079E088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Funkcjonalności </w:t>
      </w:r>
    </w:p>
    <w:p w14:paraId="1EA7A3A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Aplikacji Mobilnej </w:t>
      </w:r>
    </w:p>
    <w:p w14:paraId="007A04F6" w14:textId="411487F7" w:rsidR="5AEFBE13" w:rsidRDefault="1BF96512" w:rsidP="57491CD3">
      <w:pPr>
        <w:pStyle w:val="Akapitzlist"/>
        <w:numPr>
          <w:ilvl w:val="0"/>
          <w:numId w:val="17"/>
        </w:numPr>
        <w:spacing w:line="259" w:lineRule="auto"/>
        <w:jc w:val="both"/>
        <w:rPr>
          <w:rFonts w:eastAsiaTheme="minorEastAsia"/>
          <w:color w:val="000000" w:themeColor="text1"/>
          <w:lang w:eastAsia="pl-PL"/>
        </w:rPr>
      </w:pPr>
      <w:r w:rsidRPr="57491CD3">
        <w:rPr>
          <w:rFonts w:eastAsia="Calibri"/>
          <w:lang w:eastAsia="pl-PL"/>
        </w:rPr>
        <w:t>Testy zgodności Prototypu z innymi wymaganiami</w:t>
      </w:r>
      <w:r w:rsidR="07D4719B" w:rsidRPr="57491CD3">
        <w:rPr>
          <w:rFonts w:eastAsia="Calibri"/>
          <w:lang w:eastAsia="pl-PL"/>
        </w:rPr>
        <w:t xml:space="preserve"> wskazanymi </w:t>
      </w:r>
      <w:r w:rsidR="199107D9" w:rsidRPr="57491CD3">
        <w:rPr>
          <w:rFonts w:eastAsia="Calibri"/>
          <w:lang w:eastAsia="pl-PL"/>
        </w:rPr>
        <w:t xml:space="preserve">zgodnie z wymaganiem </w:t>
      </w:r>
      <w:r w:rsidR="1C39045C" w:rsidRPr="57491CD3">
        <w:rPr>
          <w:rFonts w:eastAsia="Calibri"/>
          <w:lang w:eastAsia="pl-PL"/>
        </w:rPr>
        <w:t>OBL 1.3</w:t>
      </w:r>
      <w:ins w:id="149" w:author="Autor">
        <w:r w:rsidR="5BACE792" w:rsidRPr="57491CD3">
          <w:rPr>
            <w:rFonts w:eastAsia="Calibri"/>
            <w:lang w:eastAsia="pl-PL"/>
          </w:rPr>
          <w:t>4</w:t>
        </w:r>
      </w:ins>
      <w:del w:id="150" w:author="Autor">
        <w:r w:rsidRPr="57491CD3" w:rsidDel="1C39045C">
          <w:rPr>
            <w:rFonts w:eastAsia="Calibri"/>
            <w:lang w:eastAsia="pl-PL"/>
          </w:rPr>
          <w:delText>3</w:delText>
        </w:r>
      </w:del>
      <w:r w:rsidR="07D4719B" w:rsidRPr="57491CD3">
        <w:rPr>
          <w:rFonts w:eastAsia="Calibri"/>
          <w:lang w:eastAsia="pl-PL"/>
        </w:rPr>
        <w:t xml:space="preserve"> </w:t>
      </w:r>
      <w:r w:rsidRPr="57491CD3">
        <w:rPr>
          <w:rFonts w:eastAsia="Calibri"/>
          <w:lang w:eastAsia="pl-PL"/>
        </w:rPr>
        <w:t>Zał</w:t>
      </w:r>
      <w:r w:rsidR="7A7249E7" w:rsidRPr="57491CD3">
        <w:rPr>
          <w:rFonts w:eastAsia="Calibri"/>
          <w:lang w:eastAsia="pl-PL"/>
        </w:rPr>
        <w:t xml:space="preserve">ącznika </w:t>
      </w:r>
      <w:r w:rsidRPr="57491CD3">
        <w:rPr>
          <w:rFonts w:eastAsia="Calibri"/>
          <w:lang w:eastAsia="pl-PL"/>
        </w:rPr>
        <w:t>1</w:t>
      </w:r>
    </w:p>
    <w:p w14:paraId="203D831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DA481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Prototypu Systemu, na skutek: </w:t>
      </w:r>
    </w:p>
    <w:p w14:paraId="3B0C928B" w14:textId="77777777" w:rsidR="00722D3B" w:rsidRPr="00AD1C6F" w:rsidRDefault="00722D3B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awarii urządzeń pomiarowych wykorzystywanych w trakcie Testów Prototypu Systemu do retencjonowania i oczyszczania wody deszczowej,</w:t>
      </w:r>
    </w:p>
    <w:p w14:paraId="6C5E9F75" w14:textId="67BEF576" w:rsidR="00722D3B" w:rsidRPr="00AD1C6F" w:rsidRDefault="00C77E52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ascii="Calibri" w:eastAsia="Calibri" w:hAnsi="Calibri" w:cs="Calibri"/>
          <w:color w:val="000000" w:themeColor="text1"/>
        </w:rPr>
        <w:t>takich jak np.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przerwa w dostawie energii elektrycznej do środowiska testowego, w którym prowadzone są Testy Prototypu Systemu,</w:t>
      </w:r>
      <w:r w:rsidR="00722D3B" w:rsidRPr="7C3446BF">
        <w:t xml:space="preserve"> pożar, katastrofa naturalna, stan wojenny lub strajk powszechny, z wyłączeniem stanu epidemii wywołanego wirusem SARS CoV-2).</w:t>
      </w:r>
    </w:p>
    <w:p w14:paraId="051837DB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czas prowadzenia Testów Prototypu Systemu adekwatnie do czasu trwania ww. okoliczności, lecz nie dłużej niż o 1 miesiąc.</w:t>
      </w:r>
    </w:p>
    <w:p w14:paraId="23F9C1B4" w14:textId="747F3B85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left="426" w:hanging="434"/>
      </w:pPr>
      <w:bookmarkStart w:id="151" w:name="_Toc72409398"/>
      <w:r w:rsidRPr="7C3446BF">
        <w:t>2.</w:t>
      </w:r>
      <w:r w:rsidR="0048651E">
        <w:t>5</w:t>
      </w:r>
      <w:r w:rsidRPr="7C3446BF">
        <w:t xml:space="preserve">.1 </w:t>
      </w:r>
      <w:r>
        <w:tab/>
      </w:r>
      <w:r w:rsidRPr="7C3446BF">
        <w:t>Przygotowanie Środowiska Testowego</w:t>
      </w:r>
      <w:bookmarkEnd w:id="151"/>
      <w:r w:rsidR="00D25B36">
        <w:t xml:space="preserve"> </w:t>
      </w:r>
    </w:p>
    <w:p w14:paraId="3F88EC2F" w14:textId="77777777" w:rsidR="00722D3B" w:rsidRPr="00AD1C6F" w:rsidRDefault="00722D3B" w:rsidP="00B3280C">
      <w:pPr>
        <w:spacing w:line="259" w:lineRule="auto"/>
      </w:pPr>
      <w:r w:rsidRPr="7C3446BF">
        <w:t xml:space="preserve">Wykonawca we wskazanej przez siebie Lokalizacji przygotuje Środowisko Testowe umożliwiające przeprowadzenie Testów Prototypu Systemu. </w:t>
      </w:r>
    </w:p>
    <w:p w14:paraId="02D9A018" w14:textId="77777777" w:rsidR="00722D3B" w:rsidRPr="00AD1C6F" w:rsidRDefault="00722D3B" w:rsidP="00B3280C">
      <w:pPr>
        <w:spacing w:line="259" w:lineRule="auto"/>
      </w:pPr>
    </w:p>
    <w:p w14:paraId="71DF6419" w14:textId="42443DFA" w:rsidR="00722D3B" w:rsidRPr="00AD1C6F" w:rsidRDefault="00722D3B" w:rsidP="00B3280C">
      <w:pPr>
        <w:spacing w:line="259" w:lineRule="auto"/>
      </w:pPr>
      <w:r w:rsidRPr="7C3446BF">
        <w:t>W szczególności przygotuje</w:t>
      </w:r>
      <w:r w:rsidR="00892A48" w:rsidRPr="00892A48">
        <w:t xml:space="preserve"> </w:t>
      </w:r>
      <w:r w:rsidR="00892A48">
        <w:t>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221019CF" w14:textId="310ABCCD" w:rsidR="00722D3B" w:rsidRPr="00AD1C6F" w:rsidRDefault="00722D3B" w:rsidP="00B3280C">
      <w:pPr>
        <w:pStyle w:val="Akapitzlist"/>
        <w:numPr>
          <w:ilvl w:val="0"/>
          <w:numId w:val="13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57491CD3">
        <w:rPr>
          <w:rFonts w:eastAsia="Calibri"/>
          <w:color w:val="000000" w:themeColor="text1"/>
          <w:lang w:eastAsia="pl-PL"/>
        </w:rPr>
        <w:t xml:space="preserve">Prototyp Systemu zgodny z wymaganiami Obligatoryjnymi </w:t>
      </w:r>
      <w:r w:rsidR="00D31135" w:rsidRPr="57491CD3">
        <w:rPr>
          <w:rStyle w:val="Domylnaczcionkaakapitu1"/>
          <w:color w:val="000000" w:themeColor="text1"/>
          <w:lang w:eastAsia="pl-PL"/>
        </w:rPr>
        <w:t>OBL1.1, OBL1.3, OBL1.4, OBL1.7- OBL1.23, OBL.1.29-OBL.1.3</w:t>
      </w:r>
      <w:ins w:id="152" w:author="Autor">
        <w:r w:rsidR="4B669868" w:rsidRPr="57491CD3">
          <w:rPr>
            <w:rStyle w:val="Domylnaczcionkaakapitu1"/>
            <w:color w:val="000000" w:themeColor="text1"/>
            <w:lang w:eastAsia="pl-PL"/>
          </w:rPr>
          <w:t>4</w:t>
        </w:r>
      </w:ins>
      <w:del w:id="153" w:author="Autor">
        <w:r w:rsidRPr="57491CD3" w:rsidDel="00D31135">
          <w:rPr>
            <w:rStyle w:val="Domylnaczcionkaakapitu1"/>
            <w:color w:val="000000" w:themeColor="text1"/>
            <w:lang w:eastAsia="pl-PL"/>
          </w:rPr>
          <w:delText>3</w:delText>
        </w:r>
      </w:del>
      <w:r w:rsidRPr="57491CD3">
        <w:rPr>
          <w:rFonts w:eastAsia="Calibri"/>
          <w:color w:val="000000" w:themeColor="text1"/>
          <w:lang w:eastAsia="pl-PL"/>
        </w:rPr>
        <w:t xml:space="preserve"> zgodnie z Załącznikiem 1 do Regulaminu i parametrami Wymagań Konkursowych KON 1.1A – KON 1.6A zadeklarowanymi</w:t>
      </w:r>
      <w:r w:rsidRPr="57491CD3">
        <w:rPr>
          <w:rFonts w:ascii="Calibri" w:eastAsia="Calibri" w:hAnsi="Calibri" w:cs="Calibri"/>
          <w:color w:val="000000" w:themeColor="text1"/>
        </w:rPr>
        <w:t xml:space="preserve"> przez Wykonawcę w Ofercie</w:t>
      </w:r>
      <w:r w:rsidR="0069667D" w:rsidRPr="57491CD3">
        <w:rPr>
          <w:rFonts w:ascii="Calibri" w:eastAsia="Calibri" w:hAnsi="Calibri" w:cs="Calibri"/>
          <w:color w:val="000000" w:themeColor="text1"/>
        </w:rPr>
        <w:t>, o wielkości dla Budynku Jednorodzinnego</w:t>
      </w:r>
      <w:r w:rsidRPr="57491CD3">
        <w:rPr>
          <w:rFonts w:ascii="Calibri" w:eastAsia="Calibri" w:hAnsi="Calibri" w:cs="Calibri"/>
          <w:color w:val="000000" w:themeColor="text1"/>
        </w:rPr>
        <w:t xml:space="preserve">. </w:t>
      </w:r>
    </w:p>
    <w:p w14:paraId="24598784" w14:textId="4B716713" w:rsidR="0069667D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Substraty W0, D1, K1, K2 w ilości wystarczającej do przeprowadzenia Testów, o jakości nie lepszej niż w Tabeli 3, 10, 11,12 Załącznika 1 do Regulaminu tak, aby była możliwa symulacja pracy Systemu przez 8 god</w:t>
      </w:r>
      <w:r w:rsidR="0069667D" w:rsidRPr="7C3446BF">
        <w:rPr>
          <w:rFonts w:eastAsia="Calibri"/>
          <w:color w:val="000000" w:themeColor="text1"/>
          <w:lang w:eastAsia="pl-PL"/>
        </w:rPr>
        <w:t>zin podczas każdego dnia Testów, zgodnie z poniż</w:t>
      </w:r>
      <w:r w:rsidR="00851EFD" w:rsidRPr="7C3446BF">
        <w:rPr>
          <w:rFonts w:eastAsia="Calibri"/>
          <w:color w:val="000000" w:themeColor="text1"/>
          <w:lang w:eastAsia="pl-PL"/>
        </w:rPr>
        <w:t>szymi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 Tabel</w:t>
      </w:r>
      <w:r w:rsidR="00851EFD" w:rsidRPr="7C3446BF">
        <w:rPr>
          <w:rFonts w:eastAsia="Calibri"/>
          <w:color w:val="000000" w:themeColor="text1"/>
          <w:lang w:eastAsia="pl-PL"/>
        </w:rPr>
        <w:t>ami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22783A20" w14:textId="77777777" w:rsidR="003202EB" w:rsidRPr="00AD1C6F" w:rsidRDefault="003202EB" w:rsidP="00B3280C">
      <w:pPr>
        <w:pStyle w:val="Akapitzlist"/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07B76120" w14:textId="503FE58C" w:rsidR="00D75F04" w:rsidRPr="00AD1C6F" w:rsidRDefault="00D75F04" w:rsidP="00B3280C">
      <w:pPr>
        <w:pStyle w:val="Legenda"/>
        <w:keepNext/>
        <w:spacing w:line="259" w:lineRule="auto"/>
      </w:pPr>
      <w:r w:rsidRPr="7C3446BF"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3</w:t>
      </w:r>
      <w:r>
        <w:fldChar w:fldCharType="end"/>
      </w:r>
      <w:r w:rsidRPr="7C3446BF">
        <w:t>. Proporcje Substratów do Testów</w:t>
      </w:r>
    </w:p>
    <w:tbl>
      <w:tblPr>
        <w:tblW w:w="115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5"/>
        <w:gridCol w:w="1587"/>
        <w:gridCol w:w="2473"/>
        <w:gridCol w:w="2358"/>
      </w:tblGrid>
      <w:tr w:rsidR="0069667D" w:rsidRPr="00AD1C6F" w14:paraId="1598E3C5" w14:textId="77777777" w:rsidTr="00D31135">
        <w:trPr>
          <w:trHeight w:val="290"/>
        </w:trPr>
        <w:tc>
          <w:tcPr>
            <w:tcW w:w="5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15DAD4" w14:textId="453CF9B4" w:rsidR="0069667D" w:rsidRPr="00AD1C6F" w:rsidRDefault="00851EFD" w:rsidP="00B3280C">
            <w:pPr>
              <w:spacing w:line="259" w:lineRule="auto"/>
              <w:rPr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Liczba</w:t>
            </w:r>
            <w:r w:rsidR="0069667D"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 Użytkowników 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78BD9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0E747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[osoby]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96E9E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3D62BB2C" w14:textId="77777777" w:rsidTr="00D31135">
        <w:trPr>
          <w:trHeight w:val="53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66B8A9" w14:textId="77777777" w:rsidR="0069667D" w:rsidRPr="00AD1C6F" w:rsidRDefault="0069667D" w:rsidP="00B3280C">
            <w:pPr>
              <w:spacing w:line="259" w:lineRule="auto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Zapotrzebowanie na wodę dla jednego Użytkownika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C7044B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FCB216" w14:textId="0C670E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[litrów/dobę]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48C964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F01051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3698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Substraty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3D853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 Rozkład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EECD2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414BA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BE961B0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D03A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W0 - wodociągowa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F1A4E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1566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6D086E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09B96B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5955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D1 - deszczowa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F4D3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67%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17D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48D837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40C0DEB3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1B10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Woda K1 – z mycia rąk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290B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5ED6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27CF6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7448A5E8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C5C9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K2 – z spłukiwania WC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98F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348F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3044C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18CB989" w14:textId="675B1B16" w:rsidR="0069667D" w:rsidRPr="00AD1C6F" w:rsidRDefault="0069667D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2BFBEC9C" w14:textId="6EADF1B3" w:rsidR="00D75F04" w:rsidRPr="00AD1C6F" w:rsidRDefault="00D75F04" w:rsidP="00B3280C">
      <w:pPr>
        <w:pStyle w:val="Legenda"/>
        <w:keepNext/>
        <w:spacing w:line="259" w:lineRule="auto"/>
      </w:pPr>
      <w:r w:rsidRPr="7C3446BF"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4</w:t>
      </w:r>
      <w:r>
        <w:fldChar w:fldCharType="end"/>
      </w:r>
      <w:r w:rsidRPr="7C3446BF">
        <w:t xml:space="preserve"> Plan przepływu Substratów podczas Testów</w:t>
      </w:r>
    </w:p>
    <w:tbl>
      <w:tblPr>
        <w:tblW w:w="91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1808"/>
        <w:gridCol w:w="938"/>
        <w:gridCol w:w="905"/>
        <w:gridCol w:w="850"/>
        <w:gridCol w:w="988"/>
        <w:gridCol w:w="761"/>
        <w:gridCol w:w="761"/>
        <w:gridCol w:w="761"/>
        <w:gridCol w:w="762"/>
      </w:tblGrid>
      <w:tr w:rsidR="0069667D" w:rsidRPr="00AD1C6F" w14:paraId="29662853" w14:textId="77777777" w:rsidTr="00D31135">
        <w:trPr>
          <w:trHeight w:val="251"/>
        </w:trPr>
        <w:tc>
          <w:tcPr>
            <w:tcW w:w="6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0AF3AD" w14:textId="77777777" w:rsidR="0069667D" w:rsidRPr="00AD1C6F" w:rsidRDefault="0069667D" w:rsidP="00B3280C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18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33012D" w14:textId="77777777" w:rsidR="0069667D" w:rsidRPr="00AD1C6F" w:rsidRDefault="0069667D" w:rsidP="00B3280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67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C0E03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lang w:eastAsia="pl-PL" w:bidi="ar-SA"/>
              </w:rPr>
              <w:t>Godzina Testu - Przepływy Substratów [litr/godzina]</w:t>
            </w:r>
          </w:p>
        </w:tc>
      </w:tr>
      <w:tr w:rsidR="0069667D" w:rsidRPr="00AD1C6F" w14:paraId="137A0202" w14:textId="77777777" w:rsidTr="00D31135">
        <w:trPr>
          <w:trHeight w:val="251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25AE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7CCC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Wartość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973B92" w14:textId="30D41DD0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D504B7" w14:textId="5B951D4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22AE8F" w14:textId="4AE2F645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8F61C3" w14:textId="6ECDAE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A6706C" w14:textId="2FF9390F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3BF5F" w14:textId="2B9B988C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4154B6" w14:textId="2082BCD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7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5BA29B" w14:textId="21FDCD31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</w:tr>
      <w:tr w:rsidR="0069667D" w:rsidRPr="00AD1C6F" w14:paraId="19AC1DED" w14:textId="77777777" w:rsidTr="00D31135">
        <w:trPr>
          <w:trHeight w:val="600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ABB73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2916C2" w14:textId="2F56B7D1" w:rsidR="0069667D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[%]</w:t>
            </w:r>
          </w:p>
          <w:p w14:paraId="5FBD6F98" w14:textId="77777777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</w:p>
          <w:p w14:paraId="38A033BC" w14:textId="2CD6869F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Litr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D981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EFF68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0986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312E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A8712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97AC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6D73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B2D0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</w:tr>
      <w:tr w:rsidR="0069667D" w:rsidRPr="00AD1C6F" w14:paraId="31170083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4BB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W0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8DA262" w14:textId="6E7E41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9B7F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7007B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3CCD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374A0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1EA4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9261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3,6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AEE20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217F2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</w:tr>
      <w:tr w:rsidR="0069667D" w:rsidRPr="00AD1C6F" w14:paraId="0041CAD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7B6E2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D1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3E3386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4B759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EB20D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586D3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53,6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61BF6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F89AA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51B00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DB52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F4893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</w:tr>
      <w:tr w:rsidR="0069667D" w:rsidRPr="00AD1C6F" w14:paraId="40D1F5F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107B1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4F16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1AFE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99BE9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32583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6E0A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91A0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BAD63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B987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8678B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</w:tr>
      <w:tr w:rsidR="0069667D" w:rsidRPr="00AD1C6F" w14:paraId="35EE4B76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7189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D75AB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BFA3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E7A6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E1955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2B8F1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1C2BD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CA6E1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EEF8F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12E6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</w:tr>
    </w:tbl>
    <w:p w14:paraId="408AEAD9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Przyłącza do pompowania Substratów D1, W0, K1, K2.</w:t>
      </w:r>
    </w:p>
    <w:p w14:paraId="2C604BFE" w14:textId="1A7D886E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Punkty pomiarowe</w:t>
      </w:r>
      <w:r w:rsidR="00851EFD" w:rsidRPr="7C3446BF">
        <w:rPr>
          <w:rFonts w:eastAsia="Calibri"/>
          <w:color w:val="000000" w:themeColor="text1"/>
          <w:lang w:eastAsia="pl-PL"/>
        </w:rPr>
        <w:t xml:space="preserve"> przepływu</w:t>
      </w:r>
      <w:r w:rsidRPr="7C3446BF">
        <w:rPr>
          <w:rFonts w:eastAsia="Calibri"/>
          <w:color w:val="000000" w:themeColor="text1"/>
          <w:lang w:eastAsia="pl-PL"/>
        </w:rPr>
        <w:t xml:space="preserve"> na odprowadzeniu z Systemu wody o standardzie W1, W2, W3, W4, W5. </w:t>
      </w:r>
    </w:p>
    <w:p w14:paraId="05501BDB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Personel techniczny, przegotowany do obsługi Prototypowego Systemu podczas prowadzenia Testów.</w:t>
      </w:r>
    </w:p>
    <w:p w14:paraId="0EBAA44B" w14:textId="3EE7631F" w:rsidR="0079369A" w:rsidRDefault="0079369A" w:rsidP="5FC18EA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697647B8">
        <w:rPr>
          <w:rFonts w:eastAsia="Calibri"/>
          <w:color w:val="000000" w:themeColor="text1"/>
          <w:lang w:eastAsia="pl-PL"/>
        </w:rPr>
        <w:t>Urządzenie mobilne do weryfikacji poprawnego działania Aplikacji Mobilnej.</w:t>
      </w:r>
    </w:p>
    <w:p w14:paraId="024BC8CD" w14:textId="1E6AEF53" w:rsidR="0079369A" w:rsidRPr="00AD1C6F" w:rsidRDefault="0079369A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697647B8">
        <w:rPr>
          <w:rFonts w:eastAsia="Calibri"/>
          <w:color w:val="000000" w:themeColor="text1"/>
          <w:lang w:eastAsia="pl-PL"/>
        </w:rPr>
        <w:t>Wydzielony, ogrodzony, utwardzony plac do prowadzenia Testów z zainstalowanym uprzednio Prototypem Systemu. Zamawiający będzie monitorował przebieg wykonywanych Testów</w:t>
      </w:r>
      <w:r w:rsidR="00CF39AD" w:rsidRPr="697647B8">
        <w:rPr>
          <w:rFonts w:eastAsia="Calibri"/>
          <w:color w:val="000000" w:themeColor="text1"/>
          <w:lang w:eastAsia="pl-PL"/>
        </w:rPr>
        <w:t>. Na czas Testów Zamawiający przejmuje kontrolę nad ogrodzonym terenem i nim zarządza</w:t>
      </w:r>
      <w:r w:rsidR="2FE67FCE" w:rsidRPr="697647B8">
        <w:rPr>
          <w:rFonts w:eastAsia="Calibri"/>
          <w:color w:val="000000" w:themeColor="text1"/>
          <w:lang w:eastAsia="pl-PL"/>
        </w:rPr>
        <w:t>.</w:t>
      </w:r>
    </w:p>
    <w:p w14:paraId="63F2DFBE" w14:textId="2CAB3020" w:rsidR="0079369A" w:rsidRPr="00AD1C6F" w:rsidRDefault="2FE67FCE" w:rsidP="5FC18EA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Theme="minorEastAsia"/>
          <w:color w:val="000000" w:themeColor="text1"/>
          <w:szCs w:val="22"/>
          <w:lang w:eastAsia="pl-PL"/>
        </w:rPr>
      </w:pPr>
      <w:r w:rsidRPr="006C0A95">
        <w:rPr>
          <w:rFonts w:eastAsia="Calibri"/>
          <w:color w:val="000000" w:themeColor="text1"/>
          <w:szCs w:val="22"/>
          <w:lang w:eastAsia="pl-PL"/>
        </w:rPr>
        <w:t xml:space="preserve">W uzasadnionych przypadkach oczyszczalnia może znajdować się poza obszarem </w:t>
      </w:r>
      <w:r w:rsidRPr="697647B8">
        <w:rPr>
          <w:rFonts w:eastAsia="Calibri"/>
          <w:color w:val="000000" w:themeColor="text1"/>
          <w:szCs w:val="22"/>
          <w:lang w:eastAsia="pl-PL"/>
        </w:rPr>
        <w:t>T</w:t>
      </w:r>
      <w:r w:rsidRPr="006C0A95">
        <w:rPr>
          <w:rFonts w:eastAsia="Calibri"/>
          <w:color w:val="000000" w:themeColor="text1"/>
          <w:szCs w:val="22"/>
          <w:lang w:eastAsia="pl-PL"/>
        </w:rPr>
        <w:t>estów, jednak powinna być również ogrodzona</w:t>
      </w:r>
      <w:r w:rsidRPr="697647B8">
        <w:rPr>
          <w:rFonts w:eastAsia="Calibri"/>
          <w:color w:val="000000" w:themeColor="text1"/>
          <w:szCs w:val="22"/>
          <w:lang w:eastAsia="pl-PL"/>
        </w:rPr>
        <w:t>,</w:t>
      </w:r>
      <w:r w:rsidRPr="006C0A95">
        <w:rPr>
          <w:rFonts w:eastAsia="Calibri"/>
          <w:color w:val="000000" w:themeColor="text1"/>
          <w:szCs w:val="22"/>
          <w:lang w:eastAsia="pl-PL"/>
        </w:rPr>
        <w:t xml:space="preserve"> a jej obszar powinien podlegać monitoringowi</w:t>
      </w:r>
      <w:r w:rsidR="00CF39AD" w:rsidRPr="006C0A95">
        <w:rPr>
          <w:rFonts w:eastAsia="Calibri"/>
          <w:color w:val="000000" w:themeColor="text1"/>
          <w:szCs w:val="22"/>
          <w:lang w:eastAsia="pl-PL"/>
        </w:rPr>
        <w:t>.</w:t>
      </w:r>
      <w:r w:rsidR="00D25B36" w:rsidRPr="697647B8">
        <w:rPr>
          <w:rFonts w:eastAsia="Calibri"/>
          <w:color w:val="000000" w:themeColor="text1"/>
          <w:lang w:eastAsia="pl-PL"/>
        </w:rPr>
        <w:t xml:space="preserve"> </w:t>
      </w:r>
    </w:p>
    <w:p w14:paraId="1953BD5E" w14:textId="257AC630" w:rsidR="0079369A" w:rsidRPr="00AD1C6F" w:rsidRDefault="0079369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w przypadku przerwy w monitoringu </w:t>
      </w:r>
      <w:r w:rsidR="003E352D" w:rsidRPr="7C3446BF">
        <w:rPr>
          <w:rFonts w:ascii="Calibri" w:eastAsia="Calibri" w:hAnsi="Calibri" w:cs="Calibri"/>
          <w:color w:val="000000" w:themeColor="text1"/>
        </w:rPr>
        <w:t xml:space="preserve">zastrzega sobie prawo do ponownego przeprowadzenia Testów. </w:t>
      </w:r>
    </w:p>
    <w:p w14:paraId="46FC0576" w14:textId="77777777" w:rsidR="00CF39AD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Wykonawca w terminie maksymalnie </w:t>
      </w:r>
      <w:r w:rsidR="00683296" w:rsidRPr="7C3446BF">
        <w:rPr>
          <w:rFonts w:ascii="Calibri" w:eastAsia="Calibri" w:hAnsi="Calibri" w:cs="Calibri"/>
          <w:color w:val="000000" w:themeColor="text1"/>
        </w:rPr>
        <w:t>8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miesięcy po podpisaniu U</w:t>
      </w:r>
      <w:r w:rsidRPr="7C3446BF">
        <w:rPr>
          <w:rFonts w:ascii="Calibri" w:eastAsia="Calibri" w:hAnsi="Calibri" w:cs="Calibri"/>
          <w:color w:val="000000" w:themeColor="text1"/>
        </w:rPr>
        <w:t>mowy z Zamawiającym, wskaże Lokalizację, w której będą przeprowadzane Testy Prototypu Systemu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. W przypadku zaistnienia uzasadnianych okoliczności, które mogą powodować, że wskazana przez Wykonawcę Lokalizacja nie gwarantuje wykonania Testów w sposób prawidłowy, Zamawiający może nie zgodzić się na Lokalizację i żądać jej zmiany lub dostosowania. </w:t>
      </w:r>
    </w:p>
    <w:p w14:paraId="7D9E7377" w14:textId="4991AA6B" w:rsidR="00BD47AB" w:rsidRPr="00AD1C6F" w:rsidRDefault="008374C9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ykonawca ma prawo wnieść o zmianę Lokalizacji Testów. W takim przypadku, nie później niż na 30 dni przed przeprowadzeniem Testów, Wykonawca zgłasza potrzebę zmiany Lokalizacji, podając uzasadnienie Zamawiającemu, który je analizuje i </w:t>
      </w:r>
      <w:r w:rsidR="009364B9">
        <w:rPr>
          <w:rFonts w:ascii="Calibri" w:eastAsia="Calibri" w:hAnsi="Calibri" w:cs="Calibri"/>
          <w:color w:val="000000" w:themeColor="text1"/>
        </w:rPr>
        <w:t>przedstawia swoje stanowisko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. Przed </w:t>
      </w:r>
      <w:r w:rsidR="009364B9">
        <w:rPr>
          <w:rFonts w:ascii="Calibri" w:eastAsia="Calibri" w:hAnsi="Calibri" w:cs="Calibri"/>
          <w:color w:val="000000" w:themeColor="text1"/>
        </w:rPr>
        <w:t>przedstawieniem stanowiska</w:t>
      </w:r>
      <w:r w:rsidR="007D5AC7" w:rsidRPr="7C3446BF">
        <w:rPr>
          <w:rFonts w:ascii="Calibri" w:eastAsia="Calibri" w:hAnsi="Calibri" w:cs="Calibri"/>
          <w:color w:val="000000" w:themeColor="text1"/>
        </w:rPr>
        <w:t>, Zamawiający ma prawo do przeprowadzenia wizji lokalnej w nowej Lokalizacji prowadzenia Testów przez Wykonawcę.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W przypadku zaistnienia uzasadnianych okoliczności, które mogą powodować, że wskazana przez Wykonawcę 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nowa </w:t>
      </w:r>
      <w:r w:rsidR="00BD47AB" w:rsidRPr="7C3446BF">
        <w:rPr>
          <w:rFonts w:ascii="Calibri" w:eastAsia="Calibri" w:hAnsi="Calibri" w:cs="Calibri"/>
          <w:color w:val="000000" w:themeColor="text1"/>
        </w:rPr>
        <w:t>Lokalizacja nie gwarantuje wykonania Testów w sposób prawidłowy, Zamawiający może nie zgodzić się na L</w:t>
      </w:r>
      <w:r w:rsidR="00BE1B9A" w:rsidRPr="7C3446BF">
        <w:rPr>
          <w:rFonts w:ascii="Calibri" w:eastAsia="Calibri" w:hAnsi="Calibri" w:cs="Calibri"/>
          <w:color w:val="000000" w:themeColor="text1"/>
        </w:rPr>
        <w:t>okalizację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 i żądać jej zmiany lub dostosowania.</w:t>
      </w:r>
    </w:p>
    <w:p w14:paraId="66C50E69" w14:textId="27F4ECE7" w:rsidR="00722D3B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 2.3.2, zgodnie z prawem polskim.</w:t>
      </w:r>
    </w:p>
    <w:p w14:paraId="53DCF065" w14:textId="245A2BC4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hanging="9"/>
      </w:pPr>
      <w:bookmarkStart w:id="154" w:name="_Toc72409399"/>
      <w:r w:rsidRPr="7C3446BF">
        <w:lastRenderedPageBreak/>
        <w:t>2.</w:t>
      </w:r>
      <w:r w:rsidR="0048651E">
        <w:t>5</w:t>
      </w:r>
      <w:r w:rsidRPr="7C3446BF">
        <w:t xml:space="preserve">.2 </w:t>
      </w:r>
      <w:r>
        <w:tab/>
      </w:r>
      <w:r w:rsidRPr="7C3446BF">
        <w:t>Procedura Przeprowadzania Testów</w:t>
      </w:r>
      <w:bookmarkEnd w:id="154"/>
      <w:r w:rsidR="00D25B36">
        <w:t xml:space="preserve"> </w:t>
      </w:r>
    </w:p>
    <w:p w14:paraId="22B23FB1" w14:textId="4DC05838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b/>
          <w:bCs/>
        </w:rPr>
        <w:t xml:space="preserve">Test 1. </w:t>
      </w:r>
      <w:r>
        <w:t xml:space="preserve">Test Ilościowo-jakościowy będzie dotyczył spełnienia przez Prototyp Systemu wymagań Konkursowych </w:t>
      </w:r>
      <w:r w:rsidRPr="57491CD3">
        <w:rPr>
          <w:rFonts w:eastAsia="Calibri"/>
          <w:lang w:eastAsia="pl-PL"/>
        </w:rPr>
        <w:t>KON 1.1A – KON 1.6A deklarowanych przez Wykonawcę w Ofercie oraz Wymagań Obligatoryjnych OBL 1.1</w:t>
      </w:r>
      <w:ins w:id="155" w:author="Autor">
        <w:r w:rsidR="56FC990D" w:rsidRPr="57491CD3">
          <w:rPr>
            <w:rFonts w:eastAsia="Calibri"/>
            <w:lang w:eastAsia="pl-PL"/>
          </w:rPr>
          <w:t>3</w:t>
        </w:r>
      </w:ins>
      <w:del w:id="156" w:author="Autor">
        <w:r w:rsidRPr="57491CD3" w:rsidDel="00722D3B">
          <w:rPr>
            <w:rFonts w:eastAsia="Calibri"/>
            <w:lang w:eastAsia="pl-PL"/>
          </w:rPr>
          <w:delText>5</w:delText>
        </w:r>
      </w:del>
      <w:r w:rsidRPr="57491CD3">
        <w:rPr>
          <w:rFonts w:eastAsia="Calibri"/>
          <w:lang w:eastAsia="pl-PL"/>
        </w:rPr>
        <w:t xml:space="preserve"> – OBL 1.1</w:t>
      </w:r>
      <w:ins w:id="157" w:author="Autor">
        <w:r w:rsidR="43D49325" w:rsidRPr="57491CD3">
          <w:rPr>
            <w:rFonts w:eastAsia="Calibri"/>
            <w:lang w:eastAsia="pl-PL"/>
          </w:rPr>
          <w:t>7</w:t>
        </w:r>
      </w:ins>
      <w:del w:id="158" w:author="Autor">
        <w:r w:rsidRPr="57491CD3" w:rsidDel="00722D3B">
          <w:rPr>
            <w:rFonts w:eastAsia="Calibri"/>
            <w:lang w:eastAsia="pl-PL"/>
          </w:rPr>
          <w:delText>9</w:delText>
        </w:r>
      </w:del>
      <w:r w:rsidRPr="57491CD3">
        <w:rPr>
          <w:rFonts w:eastAsia="Calibri"/>
          <w:lang w:eastAsia="pl-PL"/>
        </w:rPr>
        <w:t xml:space="preserve"> zgodnie z Załącznikiem nr 1 do Regulaminu. </w:t>
      </w:r>
    </w:p>
    <w:p w14:paraId="2384A263" w14:textId="77777777" w:rsidR="00722D3B" w:rsidRPr="00AD1C6F" w:rsidRDefault="00722D3B" w:rsidP="00B3280C">
      <w:pPr>
        <w:spacing w:line="259" w:lineRule="auto"/>
        <w:jc w:val="both"/>
      </w:pPr>
      <w:r w:rsidRPr="7C3446BF">
        <w:t xml:space="preserve">Test </w:t>
      </w:r>
      <w:r w:rsidRPr="7C3446BF">
        <w:rPr>
          <w:b/>
          <w:bCs/>
        </w:rPr>
        <w:t>Ilościowo-jakościowy</w:t>
      </w:r>
      <w:r w:rsidRPr="7C3446BF">
        <w:t xml:space="preserve"> zostanie przeprowadzony zgodnie z poniższą procedurą:</w:t>
      </w:r>
    </w:p>
    <w:p w14:paraId="3B4528C7" w14:textId="290D4F35" w:rsidR="00722D3B" w:rsidRPr="00AD1C6F" w:rsidRDefault="00722D3B" w:rsidP="00B3280C">
      <w:pPr>
        <w:spacing w:before="12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673A33E8" w14:textId="7916AA94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</w:t>
      </w:r>
      <w:r w:rsidR="00287937" w:rsidRPr="7C3446BF">
        <w:t>ykonawca uruchamia System</w:t>
      </w:r>
      <w:r w:rsidR="00D25B36">
        <w:t xml:space="preserve"> </w:t>
      </w:r>
    </w:p>
    <w:p w14:paraId="1F8F57E6" w14:textId="7927455B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  <w:r w:rsidR="003E352D" w:rsidRPr="7C3446BF">
        <w:t xml:space="preserve"> Przez okres 7 dni System pracuje każdego dnia zgodnie z Planem przepływu Substratów zawartym w </w:t>
      </w:r>
      <w:r>
        <w:br/>
      </w:r>
      <w:r w:rsidR="003E352D" w:rsidRPr="7C3446BF">
        <w:t xml:space="preserve">Tabeli </w:t>
      </w:r>
      <w:r w:rsidR="00266F08" w:rsidRPr="7C3446BF">
        <w:t xml:space="preserve">4. </w:t>
      </w:r>
      <w:r w:rsidRPr="7C3446BF">
        <w:t>Wykona</w:t>
      </w:r>
      <w:r w:rsidR="00266F08" w:rsidRPr="7C3446BF">
        <w:t>wca nieprzerwanie podczas</w:t>
      </w:r>
      <w:r w:rsidRPr="7C3446BF">
        <w:t xml:space="preserve"> Testów</w:t>
      </w:r>
      <w:r w:rsidR="003202EB" w:rsidRPr="7C3446BF">
        <w:t xml:space="preserve"> </w:t>
      </w:r>
      <w:r w:rsidR="001172CC" w:rsidRPr="7C3446BF">
        <w:t xml:space="preserve">utrzymuje </w:t>
      </w:r>
      <w:r w:rsidR="00266F08" w:rsidRPr="7C3446BF">
        <w:t>proporcje przepływów</w:t>
      </w:r>
      <w:r w:rsidR="001172CC" w:rsidRPr="7C3446BF">
        <w:t xml:space="preserve"> Substratów W0, D1, K1, K2, zgodnie z Tabelą </w:t>
      </w:r>
      <w:r w:rsidR="00266F08" w:rsidRPr="7C3446BF">
        <w:t xml:space="preserve">3. </w:t>
      </w:r>
      <w:r w:rsidR="001172CC" w:rsidRPr="7C3446BF">
        <w:t>Jednocześnie Wykonawca utrzymuje przepływ P</w:t>
      </w:r>
      <w:r w:rsidRPr="7C3446BF">
        <w:t xml:space="preserve">roduktów </w:t>
      </w:r>
      <w:r w:rsidRPr="7C3446BF">
        <w:rPr>
          <w:rFonts w:eastAsia="Calibri"/>
          <w:lang w:eastAsia="pl-PL"/>
        </w:rPr>
        <w:t>W1, W2, W3, W4, W5</w:t>
      </w:r>
      <w:r w:rsidR="00240E2A" w:rsidRPr="7C3446BF">
        <w:rPr>
          <w:rFonts w:eastAsia="Calibri"/>
          <w:lang w:eastAsia="pl-PL"/>
        </w:rPr>
        <w:t xml:space="preserve"> wg </w:t>
      </w:r>
      <w:r w:rsidR="001172CC" w:rsidRPr="7C3446BF">
        <w:rPr>
          <w:rFonts w:eastAsia="Calibri"/>
          <w:lang w:eastAsia="pl-PL"/>
        </w:rPr>
        <w:t>z</w:t>
      </w:r>
      <w:r w:rsidR="00240E2A" w:rsidRPr="7C3446BF">
        <w:rPr>
          <w:rFonts w:eastAsia="Calibri"/>
          <w:lang w:eastAsia="pl-PL"/>
        </w:rPr>
        <w:t xml:space="preserve">adeklarowanych przez </w:t>
      </w:r>
      <w:r w:rsidR="001172CC" w:rsidRPr="7C3446BF">
        <w:rPr>
          <w:rFonts w:eastAsia="Calibri"/>
          <w:lang w:eastAsia="pl-PL"/>
        </w:rPr>
        <w:t>siebie</w:t>
      </w:r>
      <w:r w:rsidR="00240E2A" w:rsidRPr="7C3446BF">
        <w:rPr>
          <w:rFonts w:eastAsia="Calibri"/>
          <w:lang w:eastAsia="pl-PL"/>
        </w:rPr>
        <w:t xml:space="preserve"> wartości w Modelu Obliczeniowym.</w:t>
      </w:r>
    </w:p>
    <w:p w14:paraId="592BDFA8" w14:textId="57E438E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3E352D" w:rsidRPr="7C3446BF">
        <w:rPr>
          <w:rFonts w:eastAsia="Calibri"/>
          <w:lang w:eastAsia="pl-PL"/>
        </w:rPr>
        <w:t xml:space="preserve">7 dni </w:t>
      </w:r>
      <w:r w:rsidRPr="7C3446BF">
        <w:rPr>
          <w:rFonts w:eastAsia="Calibri"/>
          <w:lang w:eastAsia="pl-PL"/>
        </w:rPr>
        <w:t xml:space="preserve">pracy Systemu pobierze po jednej próbce wody W1, W2, W3, W4, W5 oraz po jednej próbce </w:t>
      </w:r>
      <w:r w:rsidRPr="7C3446BF">
        <w:t>Substratów W0, D1, K1, K2.</w:t>
      </w:r>
      <w:r w:rsidR="00266F08" w:rsidRPr="7C3446BF">
        <w:t xml:space="preserve"> </w:t>
      </w:r>
    </w:p>
    <w:p w14:paraId="0330065A" w14:textId="2B8CB839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1</w:t>
      </w:r>
      <w:r w:rsidR="00266F08" w:rsidRPr="7C3446BF">
        <w:rPr>
          <w:rFonts w:eastAsia="Calibri"/>
          <w:lang w:eastAsia="pl-PL"/>
        </w:rPr>
        <w:t>8</w:t>
      </w:r>
      <w:r w:rsidRPr="7C3446BF">
        <w:rPr>
          <w:rFonts w:eastAsia="Calibri"/>
          <w:lang w:eastAsia="pl-PL"/>
        </w:rPr>
        <w:t xml:space="preserve">0 minut </w:t>
      </w:r>
      <w:r w:rsidR="003E352D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47067C3" w14:textId="30E50534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266F08" w:rsidRPr="7C3446BF">
        <w:rPr>
          <w:rFonts w:eastAsia="Calibri"/>
          <w:lang w:eastAsia="pl-PL"/>
        </w:rPr>
        <w:t>360</w:t>
      </w:r>
      <w:r w:rsidRPr="7C3446BF">
        <w:rPr>
          <w:rFonts w:eastAsia="Calibri"/>
          <w:lang w:eastAsia="pl-PL"/>
        </w:rPr>
        <w:t xml:space="preserve"> minut</w:t>
      </w:r>
      <w:r w:rsidR="00266F08" w:rsidRPr="7C3446BF">
        <w:rPr>
          <w:rFonts w:eastAsia="Calibri"/>
          <w:lang w:eastAsia="pl-PL"/>
        </w:rPr>
        <w:t xml:space="preserve"> od pobrania pierwszej próbki</w:t>
      </w:r>
      <w:r w:rsidRPr="7C3446BF">
        <w:rPr>
          <w:rFonts w:eastAsia="Calibri"/>
          <w:lang w:eastAsia="pl-PL"/>
        </w:rPr>
        <w:t xml:space="preserve"> pobierze po jednej próbce wody W1, W2, W3, W4, W5, oraz po jednej próbce </w:t>
      </w:r>
      <w:r w:rsidRPr="7C3446BF">
        <w:t>Substratów W0, D1, K1, K2.</w:t>
      </w:r>
    </w:p>
    <w:p w14:paraId="47497F1B" w14:textId="78ADAD4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</w:t>
      </w:r>
      <w:r w:rsidR="00266F08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99E026D" w14:textId="74F1674F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po </w:t>
      </w:r>
      <w:r w:rsidR="00266F08" w:rsidRPr="7C3446BF">
        <w:t>480 minutach</w:t>
      </w:r>
      <w:r w:rsidRPr="7C3446BF">
        <w:t xml:space="preserve"> nieprzerwanej pracy Systemu, dokonuje odczytu przepływomierzy Produktów </w:t>
      </w:r>
      <w:r w:rsidRPr="7C3446BF">
        <w:rPr>
          <w:rFonts w:eastAsia="Calibri"/>
          <w:lang w:eastAsia="pl-PL"/>
        </w:rPr>
        <w:t xml:space="preserve">W1, W2, W3, W4, W5 oraz </w:t>
      </w:r>
      <w:r w:rsidRPr="7C3446BF">
        <w:t xml:space="preserve">Substratów W0, D1, K1, K2. </w:t>
      </w:r>
    </w:p>
    <w:p w14:paraId="6DD004B5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zaplombowuje zawory dostarczające Substraty W0, D1, K1, K2 oraz zawory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60519048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pozostawia System w stanie pracującym.</w:t>
      </w:r>
    </w:p>
    <w:p w14:paraId="3419162A" w14:textId="15A064E0" w:rsidR="00722D3B" w:rsidRPr="00AD1C6F" w:rsidRDefault="00722D3B" w:rsidP="00B3280C">
      <w:pPr>
        <w:pStyle w:val="Akapitzlist"/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powtórzy procedurę testową po </w:t>
      </w:r>
      <w:r w:rsidR="007B3D5A" w:rsidRPr="7C3446BF">
        <w:rPr>
          <w:b/>
          <w:bCs/>
        </w:rPr>
        <w:t xml:space="preserve">14 </w:t>
      </w:r>
      <w:r w:rsidRPr="7C3446BF">
        <w:rPr>
          <w:b/>
          <w:bCs/>
        </w:rPr>
        <w:t xml:space="preserve">oraz 21 dniach od pierwszego Testu. </w:t>
      </w:r>
    </w:p>
    <w:p w14:paraId="1D3D013C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Po 30 dniach od przeprowadzenia pierwszego Testu Ilościowo-jakościowego Zamawiający przeprowadzi Test 2,3,4,5 opisane poniżej. </w:t>
      </w:r>
    </w:p>
    <w:p w14:paraId="68BEBB24" w14:textId="56DEF1BF" w:rsidR="00722D3B" w:rsidRPr="00AD1C6F" w:rsidRDefault="00722D3B" w:rsidP="00B3280C">
      <w:pPr>
        <w:spacing w:before="240" w:after="160" w:line="259" w:lineRule="auto"/>
        <w:jc w:val="both"/>
        <w:rPr>
          <w:rFonts w:eastAsia="Calibri"/>
          <w:lang w:eastAsia="pl-PL"/>
        </w:rPr>
      </w:pPr>
      <w:r w:rsidRPr="57491CD3">
        <w:rPr>
          <w:b/>
          <w:bCs/>
        </w:rPr>
        <w:t>Test 2. Test Funkcjonalności – przełączenie Systemu przez Użytkownika na wodę W0</w:t>
      </w:r>
      <w:r>
        <w:t>, będzie weryfikował spełnienie przez Prototyp Systemu w</w:t>
      </w:r>
      <w:r w:rsidRPr="57491CD3">
        <w:rPr>
          <w:rFonts w:eastAsia="Calibri"/>
          <w:lang w:eastAsia="pl-PL"/>
        </w:rPr>
        <w:t>ymagań Obligatoryjnych OBL 1.1</w:t>
      </w:r>
      <w:ins w:id="159" w:author="Autor">
        <w:r w:rsidR="2A061100" w:rsidRPr="57491CD3">
          <w:rPr>
            <w:rFonts w:eastAsia="Calibri"/>
            <w:lang w:eastAsia="pl-PL"/>
          </w:rPr>
          <w:t>0</w:t>
        </w:r>
      </w:ins>
      <w:del w:id="160" w:author="Autor">
        <w:r w:rsidRPr="57491CD3" w:rsidDel="00722D3B">
          <w:rPr>
            <w:rFonts w:eastAsia="Calibri"/>
            <w:lang w:eastAsia="pl-PL"/>
          </w:rPr>
          <w:delText>2</w:delText>
        </w:r>
      </w:del>
      <w:r w:rsidRPr="57491CD3">
        <w:rPr>
          <w:rFonts w:eastAsia="Calibri"/>
          <w:lang w:eastAsia="pl-PL"/>
        </w:rPr>
        <w:t>, zgodnie z Załącznikiem nr 1 do Regulaminu.</w:t>
      </w:r>
    </w:p>
    <w:p w14:paraId="781E496A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CF3529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5DB3E75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9BE937A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Wykonawca uruchamia System. </w:t>
      </w:r>
    </w:p>
    <w:p w14:paraId="7F2C82D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69A5466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przełączy System na dostarczanie wyłącznie wody o jakości W0 w każdym punkcie czerpalnym dla W1, W2, W3, W4.</w:t>
      </w:r>
    </w:p>
    <w:p w14:paraId="048BC467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Zamawiający </w:t>
      </w:r>
      <w:r w:rsidRPr="7C3446BF">
        <w:rPr>
          <w:rFonts w:eastAsia="Calibri"/>
          <w:lang w:eastAsia="pl-PL"/>
        </w:rPr>
        <w:t xml:space="preserve">po upływie 10 minut od przełączenia </w:t>
      </w:r>
      <w:r w:rsidRPr="7C3446BF">
        <w:t xml:space="preserve">Prototypu Systemu na pracę wyłącznie na wodzie W0, </w:t>
      </w:r>
      <w:r w:rsidRPr="7C3446BF">
        <w:rPr>
          <w:rFonts w:eastAsia="Calibri"/>
          <w:lang w:eastAsia="pl-PL"/>
        </w:rPr>
        <w:t>pobierze po jednej próbce wody W1, W2, W3, W4, W5.</w:t>
      </w:r>
    </w:p>
    <w:p w14:paraId="00FA601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lastRenderedPageBreak/>
        <w:t>Wykonawca po pobraniu próbek przez Zamawiającego, przełączy Prototypowy System do poprzedniego trybu pracy.</w:t>
      </w:r>
    </w:p>
    <w:p w14:paraId="2045F0F5" w14:textId="77777777" w:rsidR="00722D3B" w:rsidRPr="00AD1C6F" w:rsidRDefault="00722D3B" w:rsidP="00B3280C">
      <w:pPr>
        <w:pStyle w:val="Akapitzlist"/>
        <w:spacing w:before="240" w:line="259" w:lineRule="auto"/>
        <w:jc w:val="both"/>
      </w:pPr>
    </w:p>
    <w:p w14:paraId="3639B83A" w14:textId="77777777" w:rsidR="00722D3B" w:rsidRPr="00AD1C6F" w:rsidRDefault="00722D3B" w:rsidP="00B3280C">
      <w:pPr>
        <w:spacing w:line="259" w:lineRule="auto"/>
        <w:jc w:val="both"/>
      </w:pPr>
    </w:p>
    <w:p w14:paraId="5F5D6A83" w14:textId="5FE12B8C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b/>
          <w:bCs/>
        </w:rPr>
        <w:t xml:space="preserve">Test 3. Test Funkcjonalności – Praca w trybie braku zasilania energią elektryczną, </w:t>
      </w:r>
      <w:r>
        <w:t>będzie weryfikował spełnienie przez Prototyp Systemu w</w:t>
      </w:r>
      <w:r w:rsidRPr="57491CD3">
        <w:rPr>
          <w:rFonts w:eastAsia="Calibri"/>
          <w:lang w:eastAsia="pl-PL"/>
        </w:rPr>
        <w:t>ymagań Obligatoryjnych OBL 1.</w:t>
      </w:r>
      <w:ins w:id="161" w:author="Autor">
        <w:r w:rsidR="30C1DC66" w:rsidRPr="57491CD3">
          <w:rPr>
            <w:rFonts w:eastAsia="Calibri"/>
            <w:lang w:eastAsia="pl-PL"/>
          </w:rPr>
          <w:t>12</w:t>
        </w:r>
      </w:ins>
      <w:del w:id="162" w:author="Autor">
        <w:r w:rsidRPr="57491CD3" w:rsidDel="00722D3B">
          <w:rPr>
            <w:rFonts w:eastAsia="Calibri"/>
            <w:lang w:eastAsia="pl-PL"/>
          </w:rPr>
          <w:delText>9</w:delText>
        </w:r>
      </w:del>
      <w:r w:rsidRPr="57491CD3">
        <w:rPr>
          <w:rFonts w:eastAsia="Calibri"/>
          <w:lang w:eastAsia="pl-PL"/>
        </w:rPr>
        <w:t>, zgodnie z Załącznikiem nr 1 do Regulaminu.</w:t>
      </w:r>
    </w:p>
    <w:p w14:paraId="1DCC193B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F0A6A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603633AD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1A6959FA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 xml:space="preserve">Wykonawca uruchamia System. </w:t>
      </w:r>
    </w:p>
    <w:p w14:paraId="56AD956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5C495221" w14:textId="52933EAC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odłącza Prototyp Systemu od zasilania energią elektryczną.</w:t>
      </w:r>
      <w:r w:rsidR="00D25B36">
        <w:t xml:space="preserve"> </w:t>
      </w:r>
    </w:p>
    <w:p w14:paraId="03E0A14C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rPr>
          <w:rFonts w:eastAsia="Calibri"/>
          <w:lang w:eastAsia="pl-PL"/>
        </w:rPr>
        <w:t xml:space="preserve">Zamawiający po upływie 10 minut od odłączenia </w:t>
      </w:r>
      <w:r w:rsidRPr="7C3446BF">
        <w:t>Prototypu Systemu od</w:t>
      </w:r>
      <w:r w:rsidRPr="7C3446BF">
        <w:rPr>
          <w:rFonts w:eastAsia="Calibri"/>
          <w:lang w:eastAsia="pl-PL"/>
        </w:rPr>
        <w:t xml:space="preserve"> zasilania energią elektryczną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 W3, W4.</w:t>
      </w:r>
    </w:p>
    <w:p w14:paraId="5B9883E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po pobraniu próbek przez Zamawiającego, zasili Prototypowy System w energie elektryczną.</w:t>
      </w:r>
    </w:p>
    <w:p w14:paraId="44F5B7C4" w14:textId="77777777" w:rsidR="00722D3B" w:rsidRPr="00AD1C6F" w:rsidRDefault="00722D3B" w:rsidP="00B3280C">
      <w:pPr>
        <w:spacing w:line="259" w:lineRule="auto"/>
        <w:jc w:val="both"/>
      </w:pPr>
    </w:p>
    <w:p w14:paraId="2197A43C" w14:textId="5C594200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b/>
          <w:bCs/>
        </w:rPr>
        <w:t>Test 4. Test Funkcjonalności - Utrata jakości wody W1, W2</w:t>
      </w:r>
      <w:r>
        <w:t>, będzie weryfikował spełnienie przez Prototyp Systemu w</w:t>
      </w:r>
      <w:r w:rsidRPr="57491CD3">
        <w:rPr>
          <w:rFonts w:eastAsia="Calibri"/>
          <w:lang w:eastAsia="pl-PL"/>
        </w:rPr>
        <w:t>ymagań Obligatoryjnych OBL 1.1</w:t>
      </w:r>
      <w:ins w:id="163" w:author="Autor">
        <w:r w:rsidR="2A8A4322" w:rsidRPr="57491CD3">
          <w:rPr>
            <w:rFonts w:eastAsia="Calibri"/>
            <w:lang w:eastAsia="pl-PL"/>
          </w:rPr>
          <w:t>1</w:t>
        </w:r>
      </w:ins>
      <w:del w:id="164" w:author="Autor">
        <w:r w:rsidRPr="57491CD3" w:rsidDel="00722D3B">
          <w:rPr>
            <w:rFonts w:eastAsia="Calibri"/>
            <w:lang w:eastAsia="pl-PL"/>
          </w:rPr>
          <w:delText>4</w:delText>
        </w:r>
      </w:del>
      <w:r w:rsidRPr="57491CD3">
        <w:rPr>
          <w:rFonts w:eastAsia="Calibri"/>
          <w:lang w:eastAsia="pl-PL"/>
        </w:rPr>
        <w:t xml:space="preserve"> zgodnie z Załącznikiem nr 1 do Regulaminu.</w:t>
      </w:r>
    </w:p>
    <w:p w14:paraId="518456F4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5D08C19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33F73D0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2EED35D2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uruchamia System. </w:t>
      </w:r>
    </w:p>
    <w:p w14:paraId="5D3691EE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11892CBC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doda barwnik do wody W1, W2 zgromadzonej w Systemie, wywołując utratę minimalnych wartości parametrów Mętności wody W1, W2. </w:t>
      </w:r>
    </w:p>
    <w:p w14:paraId="5685D088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rPr>
          <w:rFonts w:eastAsia="Calibri"/>
          <w:lang w:eastAsia="pl-PL"/>
        </w:rPr>
        <w:t>Zamawiający po upływie 10 minut od podania barwnika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</w:t>
      </w:r>
    </w:p>
    <w:p w14:paraId="669DE000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przeprowadzi Test Funkcjonalności po 30 dniach od przeprowadzenia pierwszego Testu Ilościowo-jakościowego. </w:t>
      </w:r>
    </w:p>
    <w:p w14:paraId="17F8380E" w14:textId="77777777" w:rsidR="00722D3B" w:rsidRPr="00AD1C6F" w:rsidRDefault="00722D3B" w:rsidP="00B3280C">
      <w:pPr>
        <w:spacing w:line="259" w:lineRule="auto"/>
        <w:jc w:val="both"/>
      </w:pPr>
    </w:p>
    <w:p w14:paraId="288B3400" w14:textId="5309AC5B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5. Test Aplikacji Mobilnej,</w:t>
      </w:r>
      <w:r w:rsidRPr="7C3446BF">
        <w:t xml:space="preserve"> będzie weryfikował spełnienie przez Prototyp Systemu w</w:t>
      </w:r>
      <w:r w:rsidRPr="7C3446BF">
        <w:rPr>
          <w:rFonts w:eastAsia="Calibri"/>
          <w:lang w:eastAsia="pl-PL"/>
        </w:rPr>
        <w:t>ymagań Obligatoryjnych OBL 1.29, zgodnie z Załącznikiem nr 1 do Regulaminu.</w:t>
      </w:r>
    </w:p>
    <w:p w14:paraId="7F569F57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2BC76A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F8DFC41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uruchamia System </w:t>
      </w:r>
    </w:p>
    <w:p w14:paraId="65134624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>Wykonawca zasila System Substratami W0, D1, K1, K2, uzyskując przepływ zgodny z zadeklarowanymi przez niego parametrami Konkursowymi KON1.1 – KON1.3.</w:t>
      </w:r>
    </w:p>
    <w:p w14:paraId="2F76CEF0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nieprzerwanie przez 1 godzinę testów utrzymuje zadeklarowane przez siebie przepływy Substratów W0, D1, K1, K2 oraz Produktów </w:t>
      </w:r>
      <w:r w:rsidRPr="7C3446BF">
        <w:rPr>
          <w:rFonts w:eastAsia="Calibri"/>
          <w:lang w:eastAsia="pl-PL"/>
        </w:rPr>
        <w:t>W1, W2, W3, W4, W5.</w:t>
      </w:r>
    </w:p>
    <w:p w14:paraId="37840D55" w14:textId="016E0261" w:rsidR="001172CC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 w:hanging="357"/>
        <w:contextualSpacing w:val="0"/>
        <w:jc w:val="both"/>
        <w:rPr>
          <w:rStyle w:val="Domylnaczcionkaakapitu1"/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uruchomieniu Systemu odczytuje z Aplikacji Mobilnej</w:t>
      </w:r>
      <w:r w:rsidR="00052FB4" w:rsidRPr="7C3446BF">
        <w:rPr>
          <w:rFonts w:eastAsia="Calibri"/>
          <w:lang w:eastAsia="pl-PL"/>
        </w:rPr>
        <w:t xml:space="preserve"> następujące informacje:</w:t>
      </w:r>
      <w:r w:rsidR="00D25B36">
        <w:rPr>
          <w:rFonts w:eastAsia="Calibri"/>
          <w:lang w:eastAsia="pl-PL"/>
        </w:rPr>
        <w:t xml:space="preserve"> </w:t>
      </w:r>
    </w:p>
    <w:p w14:paraId="563871C9" w14:textId="53126FC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sterowanie Systemem (możliwość przełączanie wody z W1, W2, W3, W4, na W0),</w:t>
      </w:r>
    </w:p>
    <w:p w14:paraId="4E7219B7" w14:textId="674144B9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lastRenderedPageBreak/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włączanie/wyłączanie Systemu,</w:t>
      </w:r>
    </w:p>
    <w:p w14:paraId="0A515853" w14:textId="73C718D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zaoszczędzonej wody wodociągowej w skali doby, w skali miesiąca, w skali roku oraz od początku zainstalowania urządzenia,</w:t>
      </w:r>
    </w:p>
    <w:p w14:paraId="6DB62FA2" w14:textId="64D2CC2C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zużytej wody o standardzie W0, W1, W2, W3, W4, W5 w skali doby, w skali miesiąca, w skali roku oraz od początku zainstalowania urządzenia,</w:t>
      </w:r>
    </w:p>
    <w:p w14:paraId="014E3EA2" w14:textId="1622FAE5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aktualnym stopniu zapełnienia zbiornika,</w:t>
      </w:r>
    </w:p>
    <w:p w14:paraId="31C58C2B" w14:textId="72F3A54F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awarii systemu,</w:t>
      </w:r>
    </w:p>
    <w:p w14:paraId="029F13C2" w14:textId="7E1DE82F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zbliżającej się dacie serwisu,</w:t>
      </w:r>
    </w:p>
    <w:p w14:paraId="2BC5B90E" w14:textId="46F53A10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 xml:space="preserve">informowanie o tym na ile dni wystarczy wody z Systemu dla Użytkownika, </w:t>
      </w:r>
    </w:p>
    <w:p w14:paraId="60DB8468" w14:textId="542C122B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 w:themeColor="text1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wilgotności, opadach deszczu na podstawie map pogodowych w okresie nadchodzących 7 dni</w:t>
      </w:r>
      <w:r w:rsidR="00052FB4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.</w:t>
      </w:r>
    </w:p>
    <w:p w14:paraId="3562486E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contextualSpacing w:val="0"/>
        <w:jc w:val="both"/>
        <w:rPr>
          <w:rStyle w:val="Domylnaczcionkaakapitu1"/>
        </w:rPr>
      </w:pPr>
      <w:r w:rsidRPr="7C3446BF">
        <w:t xml:space="preserve">Wykonawca zaplombowuje zawory dostarczające Substraty W0, D1, K1, K2 oraz zawody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16817376" w14:textId="77777777" w:rsidR="00722D3B" w:rsidRPr="00AD1C6F" w:rsidRDefault="00722D3B" w:rsidP="00B3280C">
      <w:pPr>
        <w:spacing w:after="160" w:line="259" w:lineRule="auto"/>
        <w:ind w:firstLine="720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b/>
          <w:bCs/>
        </w:rPr>
        <w:t>Zamawiający przeprowadzi Test 30 dnia od pierwszego Testu</w:t>
      </w:r>
    </w:p>
    <w:p w14:paraId="7F3744FD" w14:textId="71638661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Zamawiający wymaga, by Wykonawca postępował zgodnie z powyższą procedurą w trakcie przeprowadzania Testów Prototypu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065E96EC" w14:textId="77777777" w:rsidR="00722D3B" w:rsidRPr="00AD1C6F" w:rsidRDefault="2C05A99C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Zamawiający dopuszcza ponowne przeprowadzenie Testów w przypadku wystąpienia trudnych do przewidzenia zdarzeń, np. awaria zasilania, awaria pomp lub nieszczelność instalacji podczas wykonywania Testów.</w:t>
      </w:r>
    </w:p>
    <w:p w14:paraId="0B70178E" w14:textId="2329FE16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Szczegółowa procedura Testów Ilościowo-Jakościowych, Testów Funkcjonalności oraz Testu Aplikacji Mobilnej zostanie podana przez Zamawiającego na 6 miesięcy przed ich przeprowadzeniem. Wyniki przeprowadzonych Testów Prototypów oraz wyniki Etapu I stanowią podstawę wyboru Wykonawców do Etapu II, zgodnie z Załącznikiem nr 5 do Regulaminu.</w:t>
      </w:r>
    </w:p>
    <w:p w14:paraId="46CAD5EF" w14:textId="0757E5C3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Times New Roman"/>
          <w:lang w:eastAsia="pl-PL" w:bidi="ar-SA"/>
        </w:rPr>
        <w:t>Zamawiający ma prawo do wprowadzenia zmian do Procedury i zakresu Testów Prototypu Systemu, mając na uwadze poprawne przeprowadzenie Testów oraz równe traktowanie Wykonawców.</w:t>
      </w:r>
      <w:r w:rsidRPr="7C93B01D">
        <w:rPr>
          <w:rFonts w:eastAsia="Calibri"/>
          <w:lang w:eastAsia="pl-PL"/>
        </w:rPr>
        <w:t xml:space="preserve"> </w:t>
      </w:r>
    </w:p>
    <w:p w14:paraId="4E873556" w14:textId="4C480C04" w:rsidR="00052FB4" w:rsidRPr="00AD1C6F" w:rsidRDefault="3EBE2DA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rFonts w:eastAsia="Calibri"/>
          <w:lang w:eastAsia="pl-PL"/>
        </w:rPr>
        <w:t xml:space="preserve">Dodatkowo Zamawiający przeprowadzi weryfikacje zgodności prototypu </w:t>
      </w:r>
      <w:r w:rsidR="6AA35E6F" w:rsidRPr="57491CD3">
        <w:rPr>
          <w:rFonts w:eastAsia="Calibri"/>
          <w:lang w:eastAsia="pl-PL"/>
        </w:rPr>
        <w:t>z wskazanymi w wymaganiu OBL 1.3</w:t>
      </w:r>
      <w:ins w:id="165" w:author="Autor">
        <w:r w:rsidR="302CA699" w:rsidRPr="57491CD3">
          <w:rPr>
            <w:rFonts w:eastAsia="Calibri"/>
            <w:lang w:eastAsia="pl-PL"/>
          </w:rPr>
          <w:t>4</w:t>
        </w:r>
      </w:ins>
      <w:del w:id="166" w:author="Autor">
        <w:r w:rsidRPr="57491CD3" w:rsidDel="6AA35E6F">
          <w:rPr>
            <w:rFonts w:eastAsia="Calibri"/>
            <w:lang w:eastAsia="pl-PL"/>
          </w:rPr>
          <w:delText>3</w:delText>
        </w:r>
      </w:del>
      <w:r w:rsidR="6AA35E6F" w:rsidRPr="57491CD3">
        <w:rPr>
          <w:rFonts w:eastAsia="Calibri"/>
          <w:lang w:eastAsia="pl-PL"/>
        </w:rPr>
        <w:t xml:space="preserve"> Załącznika 1 . Weryfikacja ta odbędzie się na bazie weryfikacji rozwiązania w czasie wizji lokalnej. Szczegó</w:t>
      </w:r>
      <w:r w:rsidR="1D7C4ABF" w:rsidRPr="57491CD3">
        <w:rPr>
          <w:rFonts w:eastAsia="Calibri"/>
          <w:lang w:eastAsia="pl-PL"/>
        </w:rPr>
        <w:t xml:space="preserve">ły weryfikacji zostaną określone w procedurze Testowej. </w:t>
      </w:r>
      <w:r w:rsidRPr="57491CD3">
        <w:rPr>
          <w:rFonts w:eastAsia="Calibri"/>
          <w:lang w:eastAsia="pl-PL"/>
        </w:rPr>
        <w:t xml:space="preserve"> </w:t>
      </w:r>
    </w:p>
    <w:p w14:paraId="5F184502" w14:textId="733612FE" w:rsidR="00722D3B" w:rsidRPr="00AD1C6F" w:rsidRDefault="00722D3B" w:rsidP="00B3280C">
      <w:pPr>
        <w:pStyle w:val="Nagwek2"/>
        <w:numPr>
          <w:ilvl w:val="1"/>
          <w:numId w:val="0"/>
        </w:numPr>
        <w:spacing w:line="259" w:lineRule="auto"/>
        <w:ind w:left="576"/>
      </w:pPr>
      <w:bookmarkStart w:id="167" w:name="_Toc72409400"/>
      <w:r w:rsidRPr="7C3446BF">
        <w:t>2.</w:t>
      </w:r>
      <w:r w:rsidR="0048651E">
        <w:t>5</w:t>
      </w:r>
      <w:r w:rsidRPr="7C3446BF">
        <w:t xml:space="preserve">.4 </w:t>
      </w:r>
      <w:r>
        <w:tab/>
      </w:r>
      <w:r w:rsidRPr="7C3446BF">
        <w:t>Wynik Oczekiwany Testów</w:t>
      </w:r>
      <w:bookmarkEnd w:id="167"/>
      <w:r w:rsidR="00D25B36">
        <w:t xml:space="preserve"> </w:t>
      </w:r>
    </w:p>
    <w:p w14:paraId="76525BE4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509C35FC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3CFDDA4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1. Test Ilościowo-jakościowy</w:t>
      </w:r>
      <w:r w:rsidRPr="7C3446BF">
        <w:t xml:space="preserve"> </w:t>
      </w:r>
    </w:p>
    <w:p w14:paraId="67561CB2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 xml:space="preserve">Test </w:t>
      </w:r>
      <w:r w:rsidRPr="7C3446BF">
        <w:rPr>
          <w:b/>
          <w:bCs/>
        </w:rPr>
        <w:t>Ilościowo-jakościowy</w:t>
      </w:r>
      <w:r w:rsidRPr="7C3446BF">
        <w:rPr>
          <w:lang w:eastAsia="en-GB"/>
        </w:rPr>
        <w:t xml:space="preserve"> jest uznany za pozytywny, jeśli:</w:t>
      </w:r>
    </w:p>
    <w:p w14:paraId="6D97C981" w14:textId="20958E10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57491CD3">
        <w:rPr>
          <w:rFonts w:eastAsia="Calibri"/>
          <w:lang w:eastAsia="pl-PL"/>
        </w:rPr>
        <w:t>Wartości parametrów jakości badanej przez Zamawiającego wody W1, W2, W3, W4, W5 będą spełniały wymagania Obligatoryjne OBL 1.1</w:t>
      </w:r>
      <w:ins w:id="168" w:author="Autor">
        <w:r w:rsidR="20E944FF" w:rsidRPr="57491CD3">
          <w:rPr>
            <w:rFonts w:eastAsia="Calibri"/>
            <w:lang w:eastAsia="pl-PL"/>
          </w:rPr>
          <w:t>3</w:t>
        </w:r>
      </w:ins>
      <w:del w:id="169" w:author="Autor">
        <w:r w:rsidRPr="57491CD3" w:rsidDel="00722D3B">
          <w:rPr>
            <w:rFonts w:eastAsia="Calibri"/>
            <w:lang w:eastAsia="pl-PL"/>
          </w:rPr>
          <w:delText>5</w:delText>
        </w:r>
      </w:del>
      <w:r w:rsidRPr="57491CD3">
        <w:rPr>
          <w:rFonts w:eastAsia="Calibri"/>
          <w:lang w:eastAsia="pl-PL"/>
        </w:rPr>
        <w:t xml:space="preserve"> – OBL 1.1</w:t>
      </w:r>
      <w:ins w:id="170" w:author="Autor">
        <w:r w:rsidR="0FD18348" w:rsidRPr="57491CD3">
          <w:rPr>
            <w:rFonts w:eastAsia="Calibri"/>
            <w:lang w:eastAsia="pl-PL"/>
          </w:rPr>
          <w:t>7</w:t>
        </w:r>
      </w:ins>
      <w:del w:id="171" w:author="Autor">
        <w:r w:rsidRPr="57491CD3" w:rsidDel="00722D3B">
          <w:rPr>
            <w:rFonts w:eastAsia="Calibri"/>
            <w:lang w:eastAsia="pl-PL"/>
          </w:rPr>
          <w:delText>9</w:delText>
        </w:r>
      </w:del>
      <w:r w:rsidRPr="57491CD3">
        <w:rPr>
          <w:rFonts w:eastAsia="Calibri"/>
          <w:lang w:eastAsia="pl-PL"/>
        </w:rPr>
        <w:t xml:space="preserve"> zgodnie z Załącznikiem nr 1 do Regulaminu.</w:t>
      </w:r>
    </w:p>
    <w:p w14:paraId="731A48D4" w14:textId="77777777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1.1A – KON 1.6A będą równe bądź wyższe od parametrów Wymagań Konkursowych deklarowanych przez Wykonawcę w Ofercie, z uwzględnieniem Granicy Błędu określonej w Załączniku nr 1 do Regulaminu.</w:t>
      </w:r>
    </w:p>
    <w:p w14:paraId="1E728E51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2. Test Funkcjonalności</w:t>
      </w:r>
    </w:p>
    <w:p w14:paraId="12C5E8CE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lastRenderedPageBreak/>
        <w:t xml:space="preserve">Test </w:t>
      </w:r>
      <w:r w:rsidRPr="7C3446BF">
        <w:rPr>
          <w:b/>
          <w:bCs/>
        </w:rPr>
        <w:t>Funkcjonalności</w:t>
      </w:r>
      <w:r w:rsidRPr="7C3446BF">
        <w:rPr>
          <w:lang w:eastAsia="en-GB"/>
        </w:rPr>
        <w:t xml:space="preserve"> jest uznany za pozytywny, jeśli:</w:t>
      </w:r>
    </w:p>
    <w:p w14:paraId="4D80DDD5" w14:textId="2D771931" w:rsidR="00722D3B" w:rsidRPr="00AD1C6F" w:rsidRDefault="00722D3B" w:rsidP="0048651E">
      <w:pPr>
        <w:pStyle w:val="Akapitzlist"/>
        <w:numPr>
          <w:ilvl w:val="0"/>
          <w:numId w:val="21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57491CD3">
        <w:rPr>
          <w:rFonts w:eastAsia="Calibri"/>
          <w:lang w:eastAsia="pl-PL"/>
        </w:rPr>
        <w:t xml:space="preserve">Prototyp Testowanego Systemu spełnia wymagania </w:t>
      </w:r>
      <w:r w:rsidR="00334694" w:rsidRPr="57491CD3">
        <w:rPr>
          <w:rStyle w:val="Domylnaczcionkaakapitu1"/>
          <w:color w:val="000000" w:themeColor="text1"/>
          <w:lang w:eastAsia="pl-PL"/>
        </w:rPr>
        <w:t>OBL1.1, OBL1.3, OBL1.4, OBL1.7- OBL1.2</w:t>
      </w:r>
      <w:ins w:id="172" w:author="Autor">
        <w:r w:rsidR="7BC94FE5" w:rsidRPr="57491CD3">
          <w:rPr>
            <w:rStyle w:val="Domylnaczcionkaakapitu1"/>
            <w:color w:val="000000" w:themeColor="text1"/>
            <w:lang w:eastAsia="pl-PL"/>
          </w:rPr>
          <w:t>1</w:t>
        </w:r>
      </w:ins>
      <w:del w:id="173" w:author="Autor">
        <w:r w:rsidRPr="57491CD3" w:rsidDel="00334694">
          <w:rPr>
            <w:rStyle w:val="Domylnaczcionkaakapitu1"/>
            <w:color w:val="000000" w:themeColor="text1"/>
            <w:lang w:eastAsia="pl-PL"/>
          </w:rPr>
          <w:delText>3</w:delText>
        </w:r>
      </w:del>
      <w:r w:rsidR="00334694" w:rsidRPr="57491CD3">
        <w:rPr>
          <w:rStyle w:val="Domylnaczcionkaakapitu1"/>
          <w:color w:val="000000" w:themeColor="text1"/>
          <w:lang w:eastAsia="pl-PL"/>
        </w:rPr>
        <w:t>, OBL.1.29-OBL.1.3</w:t>
      </w:r>
      <w:ins w:id="174" w:author="Autor">
        <w:r w:rsidR="61445C7D" w:rsidRPr="57491CD3">
          <w:rPr>
            <w:rStyle w:val="Domylnaczcionkaakapitu1"/>
            <w:color w:val="000000" w:themeColor="text1"/>
            <w:lang w:eastAsia="pl-PL"/>
          </w:rPr>
          <w:t>4</w:t>
        </w:r>
      </w:ins>
      <w:del w:id="175" w:author="Autor">
        <w:r w:rsidRPr="57491CD3" w:rsidDel="00334694">
          <w:rPr>
            <w:rStyle w:val="Domylnaczcionkaakapitu1"/>
            <w:color w:val="000000" w:themeColor="text1"/>
            <w:lang w:eastAsia="pl-PL"/>
          </w:rPr>
          <w:delText>3</w:delText>
        </w:r>
      </w:del>
      <w:r w:rsidR="00334694" w:rsidRPr="57491CD3">
        <w:rPr>
          <w:rStyle w:val="Domylnaczcionkaakapitu1"/>
          <w:color w:val="000000" w:themeColor="text1"/>
          <w:lang w:eastAsia="pl-PL"/>
        </w:rPr>
        <w:t xml:space="preserve"> </w:t>
      </w:r>
      <w:r w:rsidRPr="57491CD3">
        <w:rPr>
          <w:rFonts w:eastAsia="Calibri"/>
          <w:lang w:eastAsia="pl-PL"/>
        </w:rPr>
        <w:t>zgodnie z Załącznikiem nr 1 do Regulaminu.</w:t>
      </w:r>
    </w:p>
    <w:p w14:paraId="01CA768D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3. Test Aplikacji Mobilnej</w:t>
      </w:r>
    </w:p>
    <w:p w14:paraId="67E4445A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>Test Aplikacji Mobilnej jest uznany za pozytywny, jeśli:</w:t>
      </w:r>
    </w:p>
    <w:p w14:paraId="2DB170D9" w14:textId="4F5EC1B2" w:rsidR="3E0C5218" w:rsidRPr="00334694" w:rsidRDefault="00722D3B" w:rsidP="0048651E">
      <w:pPr>
        <w:pStyle w:val="Akapitzlist"/>
        <w:numPr>
          <w:ilvl w:val="0"/>
          <w:numId w:val="22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Prototyp Testowanego Systemu spełnia wymagania OBL 1.29, zgodnie z Załącznikiem nr 1 do Regulaminu.</w:t>
      </w:r>
    </w:p>
    <w:p w14:paraId="421C92F2" w14:textId="532B582B" w:rsidR="00B372E5" w:rsidRPr="00AD1C6F" w:rsidRDefault="00B372E5" w:rsidP="0048651E">
      <w:pPr>
        <w:pStyle w:val="Nagwek2"/>
        <w:numPr>
          <w:ilvl w:val="1"/>
          <w:numId w:val="0"/>
        </w:numPr>
        <w:spacing w:line="259" w:lineRule="auto"/>
        <w:ind w:left="142"/>
      </w:pPr>
      <w:bookmarkStart w:id="176" w:name="_Toc72409401"/>
      <w:r w:rsidRPr="7C3446BF">
        <w:t>2.</w:t>
      </w:r>
      <w:r w:rsidR="0048651E">
        <w:t>5</w:t>
      </w:r>
      <w:r w:rsidRPr="7C3446BF">
        <w:t xml:space="preserve">.5 </w:t>
      </w:r>
      <w:r>
        <w:tab/>
      </w:r>
      <w:r w:rsidRPr="7C3446BF">
        <w:t>Wynik Testów Prototypu Systemu</w:t>
      </w:r>
      <w:bookmarkEnd w:id="176"/>
      <w:r w:rsidRPr="7C3446BF">
        <w:t xml:space="preserve"> </w:t>
      </w:r>
    </w:p>
    <w:p w14:paraId="5D3E323E" w14:textId="77777777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sz w:val="21"/>
          <w:szCs w:val="21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Prototypu Systemu w przypadku, gdy: </w:t>
      </w:r>
    </w:p>
    <w:p w14:paraId="361A56AE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1: „Ilościowo-Jakościowy”.</w:t>
      </w:r>
    </w:p>
    <w:p w14:paraId="2B7C291A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Pozytywnie przeszedł Test 2: „Funkcjonalności – przełączenie Systemu przez Użytkownika na wodę W0”. </w:t>
      </w:r>
    </w:p>
    <w:p w14:paraId="5541A6C2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Pozytywnie przeszedł Test 3: „Test Funkcjonalności – Praca w trybie braku zasilania energią elektryczną”. </w:t>
      </w:r>
    </w:p>
    <w:p w14:paraId="52A731EC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4: „Test Funkcjonalności - Utrata jakości wody W1, W2”.</w:t>
      </w:r>
    </w:p>
    <w:p w14:paraId="73331594" w14:textId="77777777" w:rsidR="00B372E5" w:rsidRPr="00AD1C6F" w:rsidRDefault="7FF3BB9E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93B01D">
        <w:rPr>
          <w:rFonts w:eastAsia="Times New Roman"/>
          <w:lang w:eastAsia="pl-PL" w:bidi="ar-SA"/>
        </w:rPr>
        <w:t>Pozytywnie przeszedł Test 5: „Test Aplikacji Mobilnej”.</w:t>
      </w:r>
    </w:p>
    <w:p w14:paraId="6191131F" w14:textId="40287E52" w:rsidR="799E3A20" w:rsidRDefault="799E3A20" w:rsidP="57491CD3">
      <w:pPr>
        <w:numPr>
          <w:ilvl w:val="0"/>
          <w:numId w:val="26"/>
        </w:numPr>
        <w:tabs>
          <w:tab w:val="clear" w:pos="720"/>
        </w:tabs>
        <w:spacing w:beforeAutospacing="1" w:afterAutospacing="1" w:line="259" w:lineRule="auto"/>
        <w:ind w:left="426"/>
        <w:rPr>
          <w:rFonts w:eastAsiaTheme="minorEastAsia"/>
          <w:lang w:eastAsia="pl-PL"/>
        </w:rPr>
      </w:pPr>
      <w:r w:rsidRPr="57491CD3">
        <w:rPr>
          <w:rFonts w:eastAsia="Times New Roman"/>
          <w:lang w:eastAsia="pl-PL" w:bidi="ar-SA"/>
        </w:rPr>
        <w:t xml:space="preserve">Prototyp rozwiązania pozytywnie przeszedł weryfikację wymagań wskazanych zgodnie </w:t>
      </w:r>
      <w:r w:rsidRPr="57491CD3">
        <w:rPr>
          <w:rFonts w:eastAsia="Calibri"/>
          <w:lang w:eastAsia="pl-PL"/>
        </w:rPr>
        <w:t>z wymaganiem OBL 1.3</w:t>
      </w:r>
      <w:ins w:id="177" w:author="Autor">
        <w:r w:rsidR="6816A1F7" w:rsidRPr="57491CD3">
          <w:rPr>
            <w:rFonts w:eastAsia="Calibri"/>
            <w:lang w:eastAsia="pl-PL"/>
          </w:rPr>
          <w:t>4</w:t>
        </w:r>
      </w:ins>
      <w:del w:id="178" w:author="Autor">
        <w:r w:rsidRPr="57491CD3" w:rsidDel="799E3A20">
          <w:rPr>
            <w:rFonts w:eastAsia="Calibri"/>
            <w:lang w:eastAsia="pl-PL"/>
          </w:rPr>
          <w:delText>3</w:delText>
        </w:r>
      </w:del>
      <w:r w:rsidRPr="57491CD3">
        <w:rPr>
          <w:rFonts w:eastAsia="Calibri"/>
          <w:lang w:eastAsia="pl-PL"/>
        </w:rPr>
        <w:t xml:space="preserve"> Załącznika 1</w:t>
      </w:r>
    </w:p>
    <w:p w14:paraId="16A888A1" w14:textId="53B165B4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6DED21C4" w14:textId="3906637C" w:rsidR="000E21CD" w:rsidRPr="00AD1C6F" w:rsidRDefault="009D79D6" w:rsidP="00B3280C">
      <w:pPr>
        <w:spacing w:before="100" w:beforeAutospacing="1" w:after="100" w:afterAutospacing="1" w:line="259" w:lineRule="auto"/>
        <w:jc w:val="both"/>
        <w:rPr>
          <w:rFonts w:eastAsia="Calibri"/>
          <w:lang w:eastAsia="pl-PL"/>
        </w:rPr>
      </w:pPr>
      <w:r w:rsidRPr="7C3446BF">
        <w:rPr>
          <w:rFonts w:eastAsia="Times New Roman"/>
          <w:lang w:eastAsia="pl-PL" w:bidi="ar-SA"/>
        </w:rPr>
        <w:t>Zamawiający po zakończeniu Testów Prototypu Systemu, prześle Wykonawcy wyniki Testów Laboratoryjnych Parametrów Mętności, BZT</w:t>
      </w:r>
      <w:r w:rsidRPr="7C3446BF">
        <w:rPr>
          <w:rFonts w:eastAsia="Times New Roman"/>
          <w:vertAlign w:val="subscript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, Zawiesiny Ogólnej oraz Ogólnej liczby mikroorganizmów, na podstawie których Wykonawca opracuje Raport z Testów po Etapie I. </w:t>
      </w:r>
      <w:r w:rsidR="00EF7A61" w:rsidRPr="7C3446BF">
        <w:rPr>
          <w:rFonts w:eastAsia="Times New Roman"/>
          <w:lang w:eastAsia="pl-PL" w:bidi="ar-SA"/>
        </w:rPr>
        <w:t xml:space="preserve">Wykonawca w terminie </w:t>
      </w:r>
      <w:r w:rsidRPr="7C3446BF">
        <w:rPr>
          <w:rFonts w:eastAsia="Times New Roman"/>
          <w:lang w:eastAsia="pl-PL" w:bidi="ar-SA"/>
        </w:rPr>
        <w:t>7</w:t>
      </w:r>
      <w:r w:rsidR="00EF7A61" w:rsidRPr="7C3446BF">
        <w:rPr>
          <w:rFonts w:eastAsia="Times New Roman"/>
          <w:lang w:eastAsia="pl-PL" w:bidi="ar-SA"/>
        </w:rPr>
        <w:t xml:space="preserve"> dni po </w:t>
      </w:r>
      <w:r w:rsidRPr="7C3446BF">
        <w:rPr>
          <w:rFonts w:eastAsia="Times New Roman"/>
          <w:lang w:eastAsia="pl-PL" w:bidi="ar-SA"/>
        </w:rPr>
        <w:t>otrzymaniu Wyników Testów Laboratoryjnych</w:t>
      </w:r>
      <w:r w:rsidR="00EF7A61" w:rsidRPr="7C3446BF">
        <w:rPr>
          <w:rFonts w:eastAsia="Times New Roman"/>
          <w:lang w:eastAsia="pl-PL" w:bidi="ar-SA"/>
        </w:rPr>
        <w:t xml:space="preserve">, jest zobowiązanych do przesłania Zamawiającemu Raportu z Testów Prototypu Systemu, w formie </w:t>
      </w:r>
      <w:r w:rsidRPr="7C3446BF">
        <w:rPr>
          <w:rFonts w:eastAsia="Times New Roman"/>
          <w:lang w:eastAsia="pl-PL" w:bidi="ar-SA"/>
        </w:rPr>
        <w:t xml:space="preserve">papierowej i </w:t>
      </w:r>
      <w:r w:rsidR="00EF7A61" w:rsidRPr="7C3446BF">
        <w:rPr>
          <w:rFonts w:eastAsia="Times New Roman"/>
          <w:lang w:eastAsia="pl-PL" w:bidi="ar-SA"/>
        </w:rPr>
        <w:t xml:space="preserve">elektronicznej. </w:t>
      </w:r>
    </w:p>
    <w:p w14:paraId="7A9E88EB" w14:textId="44932017" w:rsidR="000E21CD" w:rsidRPr="00AD1C6F" w:rsidRDefault="000E21CD" w:rsidP="00B3280C">
      <w:pPr>
        <w:pStyle w:val="Nagwek2"/>
        <w:numPr>
          <w:ilvl w:val="1"/>
          <w:numId w:val="27"/>
        </w:numPr>
        <w:spacing w:line="259" w:lineRule="auto"/>
        <w:ind w:hanging="938"/>
        <w:rPr>
          <w:rFonts w:cstheme="minorBidi"/>
        </w:rPr>
      </w:pPr>
      <w:bookmarkStart w:id="179" w:name="_Toc72409402"/>
      <w:r w:rsidRPr="7C3446BF">
        <w:rPr>
          <w:rFonts w:cstheme="minorBidi"/>
        </w:rPr>
        <w:t>Przeliczenie przez Zamawiającego wartości parametrów Wymagań Konkursowych w zaktualizowanej Ofercie Wykonawcy</w:t>
      </w:r>
      <w:r w:rsidR="002A3E01" w:rsidRPr="7C3446BF">
        <w:rPr>
          <w:rFonts w:cstheme="minorBidi"/>
        </w:rPr>
        <w:t xml:space="preserve"> po Testach</w:t>
      </w:r>
      <w:bookmarkEnd w:id="179"/>
      <w:r w:rsidR="00D25B36">
        <w:rPr>
          <w:rFonts w:cstheme="minorBidi"/>
        </w:rPr>
        <w:t xml:space="preserve"> </w:t>
      </w:r>
    </w:p>
    <w:p w14:paraId="283757DB" w14:textId="2C9313BE" w:rsidR="00986ED6" w:rsidRPr="00AD1C6F" w:rsidRDefault="00986ED6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ma prawo do poprawy w zaktualizowanej Ofercie tych parametrów Konkursowych, które uległy zmianie po wykonanych Testach.</w:t>
      </w:r>
      <w:r w:rsidR="00EF7A6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Jeśli Prototyp Systemu dla Budynku Jednorodzinnego w trakcie Testów uzyskał wyniki niższe od wartości Wymagań Konkursowych</w:t>
      </w:r>
      <w:r w:rsidR="009D79D6" w:rsidRPr="7C3446BF">
        <w:rPr>
          <w:rFonts w:eastAsia="Calibri"/>
          <w:lang w:eastAsia="pl-PL"/>
        </w:rPr>
        <w:t xml:space="preserve"> KON1.1A-KON1.6A </w:t>
      </w:r>
      <w:r w:rsidRPr="7C3446BF">
        <w:rPr>
          <w:rFonts w:eastAsia="Calibri"/>
          <w:lang w:eastAsia="pl-PL"/>
        </w:rPr>
        <w:t>(lecz pozostające w Granicy Błędu)</w:t>
      </w:r>
      <w:r w:rsidR="0023342F" w:rsidRPr="7C3446BF">
        <w:rPr>
          <w:rFonts w:eastAsia="Calibri"/>
          <w:lang w:eastAsia="pl-PL"/>
        </w:rPr>
        <w:t>, albo wartości wyższe,</w:t>
      </w:r>
      <w:r w:rsidRPr="7C3446BF">
        <w:rPr>
          <w:rFonts w:eastAsia="Calibri"/>
          <w:lang w:eastAsia="pl-PL"/>
        </w:rPr>
        <w:t xml:space="preserve"> wówczas </w:t>
      </w:r>
      <w:r w:rsidR="0023342F" w:rsidRPr="7C3446BF">
        <w:rPr>
          <w:rFonts w:eastAsia="Calibri"/>
          <w:lang w:eastAsia="pl-PL"/>
        </w:rPr>
        <w:t>Zamawiający</w:t>
      </w:r>
      <w:r w:rsidRPr="7C3446BF">
        <w:rPr>
          <w:rFonts w:eastAsia="Calibri"/>
          <w:lang w:eastAsia="pl-PL"/>
        </w:rPr>
        <w:t xml:space="preserve"> dokonuje przeliczenia parametrów i poprawy wartośc</w:t>
      </w:r>
      <w:r w:rsidR="0023342F" w:rsidRPr="7C3446BF">
        <w:rPr>
          <w:rFonts w:eastAsia="Calibri"/>
          <w:lang w:eastAsia="pl-PL"/>
        </w:rPr>
        <w:t xml:space="preserve">i w Zaktualizowanej Ofercie </w:t>
      </w:r>
      <w:r w:rsidR="00CF6857" w:rsidRPr="7C3446BF">
        <w:rPr>
          <w:rFonts w:eastAsia="Calibri"/>
          <w:lang w:eastAsia="pl-PL"/>
        </w:rPr>
        <w:t>Wykonawcy.</w:t>
      </w:r>
    </w:p>
    <w:p w14:paraId="7471A1C7" w14:textId="2A4FB996" w:rsidR="0023342F" w:rsidRPr="00AD1C6F" w:rsidRDefault="00EF7A6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Podstawą do przeliczenia Parametrów Konkursowych będzie Raport z Testów. </w:t>
      </w:r>
      <w:r w:rsidR="00FF063B" w:rsidRPr="7C3446BF">
        <w:rPr>
          <w:rFonts w:eastAsia="Calibri"/>
          <w:lang w:eastAsia="pl-PL"/>
        </w:rPr>
        <w:t xml:space="preserve">Przeliczenie parametrów zostanie przeprowadzone zgodnie z Załącznikiem 3.1 do Regulaminu. </w:t>
      </w:r>
      <w:r w:rsidRPr="7C3446BF">
        <w:rPr>
          <w:rFonts w:eastAsia="Calibri"/>
          <w:lang w:eastAsia="pl-PL"/>
        </w:rPr>
        <w:t xml:space="preserve">Otrzymane w wyniku przeliczenia </w:t>
      </w:r>
      <w:r w:rsidR="0023342F" w:rsidRPr="7C3446BF">
        <w:rPr>
          <w:rFonts w:eastAsia="Calibri"/>
          <w:lang w:eastAsia="pl-PL"/>
        </w:rPr>
        <w:t xml:space="preserve">wartości zostaną </w:t>
      </w:r>
      <w:r w:rsidR="00FF063B" w:rsidRPr="7C3446BF">
        <w:rPr>
          <w:rFonts w:eastAsia="Calibri"/>
          <w:lang w:eastAsia="pl-PL"/>
        </w:rPr>
        <w:t xml:space="preserve">ocenione zgodnie z </w:t>
      </w:r>
      <w:r w:rsidR="0023342F" w:rsidRPr="7C3446BF">
        <w:rPr>
          <w:rFonts w:eastAsia="Calibri"/>
          <w:lang w:eastAsia="pl-PL"/>
        </w:rPr>
        <w:t>Załącznik</w:t>
      </w:r>
      <w:r w:rsidR="00FF063B" w:rsidRPr="7C3446BF">
        <w:rPr>
          <w:rFonts w:eastAsia="Calibri"/>
          <w:lang w:eastAsia="pl-PL"/>
        </w:rPr>
        <w:t>iem</w:t>
      </w:r>
      <w:r w:rsidR="0023342F" w:rsidRPr="7C3446BF">
        <w:rPr>
          <w:rFonts w:eastAsia="Calibri"/>
          <w:lang w:eastAsia="pl-PL"/>
        </w:rPr>
        <w:t xml:space="preserve"> nr 5</w:t>
      </w:r>
      <w:r w:rsidR="00FF063B" w:rsidRPr="7C3446BF">
        <w:rPr>
          <w:rFonts w:eastAsia="Calibri"/>
          <w:lang w:eastAsia="pl-PL"/>
        </w:rPr>
        <w:t xml:space="preserve">. Na </w:t>
      </w:r>
      <w:r w:rsidRPr="7C3446BF">
        <w:rPr>
          <w:rFonts w:eastAsia="Calibri"/>
          <w:lang w:eastAsia="pl-PL"/>
        </w:rPr>
        <w:t xml:space="preserve">podstawie zaktualizowanej przez Zmawiającego Oferty Wykonawcy, </w:t>
      </w:r>
      <w:r w:rsidR="00FF063B" w:rsidRPr="7C3446BF">
        <w:rPr>
          <w:rFonts w:eastAsia="Calibri"/>
          <w:lang w:eastAsia="pl-PL"/>
        </w:rPr>
        <w:t>Zamawiający dokona Oceny Wyników Prac Etap</w:t>
      </w:r>
      <w:r w:rsidR="009D79D6" w:rsidRPr="7C3446BF">
        <w:rPr>
          <w:rFonts w:eastAsia="Calibri"/>
          <w:lang w:eastAsia="pl-PL"/>
        </w:rPr>
        <w:t>u</w:t>
      </w:r>
      <w:r w:rsidR="00FF063B" w:rsidRPr="7C3446BF">
        <w:rPr>
          <w:rFonts w:eastAsia="Calibri"/>
          <w:lang w:eastAsia="pl-PL"/>
        </w:rPr>
        <w:t xml:space="preserve"> I</w:t>
      </w:r>
      <w:r w:rsidRPr="7C3446BF">
        <w:rPr>
          <w:rFonts w:eastAsia="Calibri"/>
          <w:lang w:eastAsia="pl-PL"/>
        </w:rPr>
        <w:t xml:space="preserve"> i przeprowadzi Selekcję do Etapu II.</w:t>
      </w:r>
      <w:r w:rsidR="00D25B36">
        <w:rPr>
          <w:rFonts w:eastAsia="Calibri"/>
          <w:lang w:eastAsia="pl-PL"/>
        </w:rPr>
        <w:t xml:space="preserve"> </w:t>
      </w:r>
    </w:p>
    <w:p w14:paraId="19768A0F" w14:textId="4F8F7D44" w:rsidR="004861D5" w:rsidRPr="00AD1C6F" w:rsidRDefault="009D79D6" w:rsidP="00B3280C">
      <w:pPr>
        <w:pStyle w:val="Nagwek2"/>
        <w:numPr>
          <w:ilvl w:val="1"/>
          <w:numId w:val="27"/>
        </w:numPr>
        <w:spacing w:line="259" w:lineRule="auto"/>
        <w:ind w:hanging="938"/>
      </w:pPr>
      <w:r w:rsidRPr="7C3446BF">
        <w:lastRenderedPageBreak/>
        <w:t xml:space="preserve"> </w:t>
      </w:r>
      <w:bookmarkStart w:id="180" w:name="_Toc72409403"/>
      <w:r w:rsidR="0013029A" w:rsidRPr="7C3446BF">
        <w:t>Ocena Wyników</w:t>
      </w:r>
      <w:r w:rsidR="003D2C93" w:rsidRPr="7C3446BF">
        <w:t xml:space="preserve"> Prac Etapu I</w:t>
      </w:r>
      <w:r w:rsidR="00944F8F" w:rsidRPr="7C3446BF">
        <w:t xml:space="preserve">, </w:t>
      </w:r>
      <w:r w:rsidR="00743684" w:rsidRPr="7C3446BF">
        <w:t>Selekcja Wykonawców</w:t>
      </w:r>
      <w:r w:rsidR="00A70B3E" w:rsidRPr="7C3446BF">
        <w:t xml:space="preserve"> do Etapu I</w:t>
      </w:r>
      <w:r w:rsidR="00743684" w:rsidRPr="7C3446BF">
        <w:t>I</w:t>
      </w:r>
      <w:bookmarkEnd w:id="180"/>
    </w:p>
    <w:p w14:paraId="0EDD4754" w14:textId="1546BD40" w:rsidR="00B372E5" w:rsidRPr="00AD1C6F" w:rsidRDefault="0013029A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Po zakończeniu</w:t>
      </w:r>
      <w:r w:rsidR="003D1E7C" w:rsidRPr="7C3446BF">
        <w:rPr>
          <w:rFonts w:eastAsia="Calibri"/>
          <w:lang w:eastAsia="pl-PL"/>
        </w:rPr>
        <w:t xml:space="preserve"> prac w Etapie I</w:t>
      </w:r>
      <w:r w:rsidRPr="7C3446BF">
        <w:rPr>
          <w:rFonts w:eastAsia="Calibri"/>
          <w:lang w:eastAsia="pl-PL"/>
        </w:rPr>
        <w:t xml:space="preserve"> i dostarczeniu wszystkich wymaganych </w:t>
      </w:r>
      <w:r w:rsidR="00A72C92" w:rsidRPr="7C3446BF">
        <w:rPr>
          <w:rFonts w:eastAsia="Calibri"/>
          <w:lang w:eastAsia="pl-PL"/>
        </w:rPr>
        <w:t xml:space="preserve">Wyników Prac </w:t>
      </w:r>
      <w:r w:rsidRPr="7C3446BF">
        <w:rPr>
          <w:rFonts w:eastAsia="Calibri"/>
          <w:lang w:eastAsia="pl-PL"/>
        </w:rPr>
        <w:t xml:space="preserve">Zamawiający dokonuje ich oceny, </w:t>
      </w:r>
      <w:r w:rsidR="002C4B7F" w:rsidRPr="7C3446BF">
        <w:rPr>
          <w:rFonts w:eastAsia="Calibri"/>
          <w:lang w:eastAsia="pl-PL"/>
        </w:rPr>
        <w:t xml:space="preserve">w tym </w:t>
      </w:r>
      <w:r w:rsidR="00743684" w:rsidRPr="7C3446BF">
        <w:rPr>
          <w:rFonts w:eastAsia="Calibri"/>
          <w:lang w:eastAsia="pl-PL"/>
        </w:rPr>
        <w:t xml:space="preserve">oceny </w:t>
      </w:r>
      <w:r w:rsidR="00083FB1" w:rsidRPr="7C3446BF">
        <w:rPr>
          <w:rFonts w:eastAsia="Calibri"/>
          <w:lang w:eastAsia="pl-PL"/>
        </w:rPr>
        <w:t>T</w:t>
      </w:r>
      <w:r w:rsidR="002C4B7F" w:rsidRPr="7C3446BF">
        <w:rPr>
          <w:rFonts w:eastAsia="Calibri"/>
          <w:lang w:eastAsia="pl-PL"/>
        </w:rPr>
        <w:t>est</w:t>
      </w:r>
      <w:r w:rsidR="00743684" w:rsidRPr="7C3446BF">
        <w:rPr>
          <w:rFonts w:eastAsia="Calibri"/>
          <w:lang w:eastAsia="pl-PL"/>
        </w:rPr>
        <w:t>ów</w:t>
      </w:r>
      <w:r w:rsidR="002C4B7F" w:rsidRPr="7C3446BF">
        <w:rPr>
          <w:rFonts w:eastAsia="Calibri"/>
          <w:lang w:eastAsia="pl-PL"/>
        </w:rPr>
        <w:t xml:space="preserve"> </w:t>
      </w:r>
      <w:r w:rsidR="00944F8F" w:rsidRPr="7C3446BF">
        <w:rPr>
          <w:rFonts w:eastAsia="Calibri"/>
          <w:lang w:eastAsia="pl-PL"/>
        </w:rPr>
        <w:t xml:space="preserve">wykonanego </w:t>
      </w:r>
      <w:r w:rsidR="003E5FF4" w:rsidRPr="7C3446BF">
        <w:rPr>
          <w:rFonts w:eastAsia="Calibri"/>
          <w:lang w:eastAsia="pl-PL"/>
        </w:rPr>
        <w:t>pro</w:t>
      </w:r>
      <w:r w:rsidR="003D1E7C" w:rsidRPr="7C3446BF">
        <w:rPr>
          <w:rFonts w:eastAsia="Calibri"/>
          <w:lang w:eastAsia="pl-PL"/>
        </w:rPr>
        <w:t>to</w:t>
      </w:r>
      <w:r w:rsidR="003E5FF4" w:rsidRPr="7C3446BF">
        <w:rPr>
          <w:rFonts w:eastAsia="Calibri"/>
          <w:lang w:eastAsia="pl-PL"/>
        </w:rPr>
        <w:t>typowego</w:t>
      </w:r>
      <w:r w:rsidR="00944F8F" w:rsidRPr="7C3446BF">
        <w:rPr>
          <w:rFonts w:eastAsia="Calibri"/>
          <w:lang w:eastAsia="pl-PL"/>
        </w:rPr>
        <w:t xml:space="preserve"> Systemu</w:t>
      </w:r>
      <w:r w:rsidR="00A70B3E" w:rsidRPr="7C3446BF">
        <w:rPr>
          <w:rFonts w:eastAsia="Calibri"/>
          <w:lang w:eastAsia="pl-PL"/>
        </w:rPr>
        <w:t xml:space="preserve"> dla Budynku Jednorodzinnego</w:t>
      </w:r>
      <w:r w:rsidR="002C4B7F" w:rsidRPr="7C3446BF">
        <w:rPr>
          <w:rFonts w:eastAsia="Calibri"/>
          <w:lang w:eastAsia="pl-PL"/>
        </w:rPr>
        <w:t xml:space="preserve">. </w:t>
      </w:r>
    </w:p>
    <w:p w14:paraId="08E11F46" w14:textId="3D88A8C1" w:rsidR="00AD1F00" w:rsidRPr="00AD1C6F" w:rsidRDefault="002C279F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trakcie Oceny Wyników Prac Etapu I oraz Selekcji Wykonawców do Etapu II Zamawiający dokonuje weryfikacji: </w:t>
      </w:r>
    </w:p>
    <w:p w14:paraId="04786E7D" w14:textId="3EBECBA1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czy Wykonawca złożył wszystkie wymagane zgodne z Tabelą nr 2 Wyniki Prac Etapu I, </w:t>
      </w:r>
    </w:p>
    <w:p w14:paraId="1B33571A" w14:textId="7AB0B5FD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czy Wykonawca otrzymał wynik pozytywny Testów Prototyp</w:t>
      </w:r>
      <w:r w:rsidR="00083FB1" w:rsidRPr="7C3446BF">
        <w:rPr>
          <w:rFonts w:eastAsia="Times New Roman"/>
          <w:lang w:eastAsia="pl-PL" w:bidi="ar-SA"/>
        </w:rPr>
        <w:t>u</w:t>
      </w:r>
      <w:r w:rsidRPr="7C3446BF">
        <w:rPr>
          <w:rFonts w:eastAsia="Times New Roman"/>
          <w:lang w:eastAsia="pl-PL" w:bidi="ar-SA"/>
        </w:rPr>
        <w:t xml:space="preserve"> Systemu, </w:t>
      </w:r>
    </w:p>
    <w:p w14:paraId="54AB5CAE" w14:textId="4C89FD27" w:rsidR="00EA31B3" w:rsidRPr="00AD1C6F" w:rsidRDefault="00083FB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57491CD3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57491CD3">
        <w:rPr>
          <w:rFonts w:ascii="Calibri" w:eastAsia="Calibri" w:hAnsi="Calibri" w:cs="Times New Roman"/>
          <w:lang w:eastAsia="pl-PL"/>
        </w:rPr>
        <w:t xml:space="preserve"> Obligatoryjn</w:t>
      </w:r>
      <w:r w:rsidRPr="57491CD3">
        <w:rPr>
          <w:rFonts w:ascii="Calibri" w:eastAsia="Calibri" w:hAnsi="Calibri" w:cs="Times New Roman"/>
          <w:lang w:eastAsia="pl-PL"/>
        </w:rPr>
        <w:t>e OBL.1.1 – OBL 1.</w:t>
      </w:r>
      <w:r w:rsidR="00334694" w:rsidRPr="57491CD3">
        <w:rPr>
          <w:rFonts w:ascii="Calibri" w:eastAsia="Calibri" w:hAnsi="Calibri" w:cs="Times New Roman"/>
          <w:lang w:eastAsia="pl-PL"/>
        </w:rPr>
        <w:t>3</w:t>
      </w:r>
      <w:ins w:id="181" w:author="Autor">
        <w:r w:rsidR="7AC0A9AF" w:rsidRPr="57491CD3">
          <w:rPr>
            <w:rFonts w:ascii="Calibri" w:eastAsia="Calibri" w:hAnsi="Calibri" w:cs="Times New Roman"/>
            <w:lang w:eastAsia="pl-PL"/>
          </w:rPr>
          <w:t>4</w:t>
        </w:r>
      </w:ins>
      <w:del w:id="182" w:author="Autor">
        <w:r w:rsidRPr="57491CD3" w:rsidDel="00334694">
          <w:rPr>
            <w:rFonts w:ascii="Calibri" w:eastAsia="Calibri" w:hAnsi="Calibri" w:cs="Times New Roman"/>
            <w:lang w:eastAsia="pl-PL"/>
          </w:rPr>
          <w:delText>3</w:delText>
        </w:r>
      </w:del>
      <w:r w:rsidRPr="57491CD3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B+R,</w:t>
      </w:r>
    </w:p>
    <w:p w14:paraId="713EE6B9" w14:textId="0184C541" w:rsidR="00AD1F00" w:rsidRPr="00AD1C6F" w:rsidRDefault="506041E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57491CD3">
        <w:rPr>
          <w:rFonts w:ascii="Calibri" w:eastAsia="Calibri" w:hAnsi="Calibri" w:cs="Times New Roman"/>
          <w:lang w:eastAsia="pl-PL"/>
        </w:rPr>
        <w:t xml:space="preserve">czy Wykonawca spełnia Wymagania Obligatoryjne </w:t>
      </w:r>
      <w:r w:rsidR="00334694" w:rsidRPr="57491CD3">
        <w:rPr>
          <w:rStyle w:val="Domylnaczcionkaakapitu1"/>
          <w:color w:val="000000" w:themeColor="text1"/>
          <w:lang w:eastAsia="pl-PL"/>
        </w:rPr>
        <w:t>OBL1.1, OBL1.3, OBL1.4, OBL1.7- OBL1.2</w:t>
      </w:r>
      <w:ins w:id="183" w:author="Autor">
        <w:r w:rsidR="27BEA40D" w:rsidRPr="57491CD3">
          <w:rPr>
            <w:rStyle w:val="Domylnaczcionkaakapitu1"/>
            <w:color w:val="000000" w:themeColor="text1"/>
            <w:lang w:eastAsia="pl-PL"/>
          </w:rPr>
          <w:t>1</w:t>
        </w:r>
      </w:ins>
      <w:del w:id="184" w:author="Autor">
        <w:r w:rsidRPr="57491CD3" w:rsidDel="00334694">
          <w:rPr>
            <w:rStyle w:val="Domylnaczcionkaakapitu1"/>
            <w:color w:val="000000" w:themeColor="text1"/>
            <w:lang w:eastAsia="pl-PL"/>
          </w:rPr>
          <w:delText>3</w:delText>
        </w:r>
      </w:del>
      <w:r w:rsidR="00334694" w:rsidRPr="57491CD3">
        <w:rPr>
          <w:rStyle w:val="Domylnaczcionkaakapitu1"/>
          <w:color w:val="000000" w:themeColor="text1"/>
          <w:lang w:eastAsia="pl-PL"/>
        </w:rPr>
        <w:t>, OBL.1.29-OBL.1.3</w:t>
      </w:r>
      <w:ins w:id="185" w:author="Autor">
        <w:r w:rsidR="56650B44" w:rsidRPr="57491CD3">
          <w:rPr>
            <w:rStyle w:val="Domylnaczcionkaakapitu1"/>
            <w:color w:val="000000" w:themeColor="text1"/>
            <w:lang w:eastAsia="pl-PL"/>
          </w:rPr>
          <w:t>4</w:t>
        </w:r>
      </w:ins>
      <w:del w:id="186" w:author="Autor">
        <w:r w:rsidRPr="57491CD3" w:rsidDel="00334694">
          <w:rPr>
            <w:rStyle w:val="Domylnaczcionkaakapitu1"/>
            <w:color w:val="000000" w:themeColor="text1"/>
            <w:lang w:eastAsia="pl-PL"/>
          </w:rPr>
          <w:delText>3</w:delText>
        </w:r>
      </w:del>
      <w:r w:rsidRPr="57491CD3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57491CD3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57491CD3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="7E08D77A" w:rsidRPr="57491CD3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2DF4C6D5" w14:textId="4E6A83A2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 Konkursowe KON 1.1A – KON 1.9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</w:t>
      </w:r>
      <w:r w:rsidR="009019D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1F5D0760" w14:textId="3653C3BE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 Konkursowe KON 1.1A – KON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7C3446BF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Pr="7C3446BF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6F3D6189" w14:textId="0507B106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Jakościow</w:t>
      </w:r>
      <w:r w:rsidRPr="7C3446BF">
        <w:rPr>
          <w:rFonts w:ascii="Calibri" w:eastAsia="Calibri" w:hAnsi="Calibri" w:cs="Times New Roman"/>
          <w:lang w:eastAsia="pl-PL"/>
        </w:rPr>
        <w:t>e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nr JAK 1.1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–JAK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na podstawie Wyników Prac </w:t>
      </w:r>
      <w:r w:rsidR="001F1AC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6A7F2F63" w14:textId="77777777" w:rsidR="00EA31B3" w:rsidRPr="00AD1C6F" w:rsidRDefault="00EA31B3" w:rsidP="00B3280C">
      <w:pPr>
        <w:spacing w:line="259" w:lineRule="auto"/>
        <w:jc w:val="both"/>
        <w:rPr>
          <w:lang w:eastAsia="pl-PL"/>
        </w:rPr>
      </w:pPr>
    </w:p>
    <w:p w14:paraId="28F99BC1" w14:textId="49893018" w:rsidR="002C279F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Zamawiający dokonuje Selekcji Wykonawców na podstawie Wymagań Obligatoryjnych, Jakościowych oraz Konkursowych i sprawdza, czy powyższe Wymagania zostały spełnione</w:t>
      </w:r>
      <w:r w:rsidR="00236159" w:rsidRPr="7C3446BF">
        <w:rPr>
          <w:lang w:eastAsia="pl-PL"/>
        </w:rPr>
        <w:t xml:space="preserve"> d</w:t>
      </w:r>
      <w:r w:rsidR="00334694">
        <w:rPr>
          <w:lang w:eastAsia="pl-PL"/>
        </w:rPr>
        <w:t xml:space="preserve">la Systemu </w:t>
      </w:r>
      <w:r w:rsidR="00236159" w:rsidRPr="7C3446BF">
        <w:rPr>
          <w:lang w:eastAsia="pl-PL"/>
        </w:rPr>
        <w:t>Budynku Jednorodzinnego ora</w:t>
      </w:r>
      <w:r w:rsidR="008374C9" w:rsidRPr="7C3446BF">
        <w:rPr>
          <w:lang w:eastAsia="pl-PL"/>
        </w:rPr>
        <w:t>z</w:t>
      </w:r>
      <w:r w:rsidR="00236159" w:rsidRPr="7C3446BF">
        <w:rPr>
          <w:lang w:eastAsia="pl-PL"/>
        </w:rPr>
        <w:t xml:space="preserve"> dla </w:t>
      </w:r>
      <w:r w:rsidR="00334694">
        <w:rPr>
          <w:lang w:eastAsia="pl-PL"/>
        </w:rPr>
        <w:t xml:space="preserve">Systemu </w:t>
      </w:r>
      <w:r w:rsidR="00236159" w:rsidRPr="7C3446BF">
        <w:rPr>
          <w:lang w:eastAsia="pl-PL"/>
        </w:rPr>
        <w:t xml:space="preserve">Budynku Szkoły, </w:t>
      </w:r>
      <w:r w:rsidR="00EA31B3" w:rsidRPr="7C3446BF">
        <w:rPr>
          <w:lang w:eastAsia="pl-PL"/>
        </w:rPr>
        <w:t>w tym dla Systemu Budynku Jednorodzinnego na podstawie Wyników Prac B+R, natomiast dla Systemu Budynku Szkoły na podstawie Dokumentacji dla Systemu Budynku Szkoły</w:t>
      </w:r>
      <w:r w:rsidR="00743708" w:rsidRPr="7C3446BF">
        <w:rPr>
          <w:lang w:eastAsia="pl-PL"/>
        </w:rPr>
        <w:t>.</w:t>
      </w:r>
    </w:p>
    <w:p w14:paraId="16B4F455" w14:textId="77777777" w:rsidR="00AD1F00" w:rsidRPr="00AD1C6F" w:rsidRDefault="00AD1F00" w:rsidP="00B3280C">
      <w:pPr>
        <w:spacing w:line="259" w:lineRule="auto"/>
        <w:jc w:val="both"/>
        <w:rPr>
          <w:lang w:eastAsia="pl-PL"/>
        </w:rPr>
      </w:pPr>
    </w:p>
    <w:p w14:paraId="55C90017" w14:textId="2EEE0172" w:rsidR="00AD1F00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 wyniku Selekcji Wykonawców do Etapu II, Zamawiający wybierze Wykonawcę, który zostanie dopuszczony do realizacji Etapu II i dalszych prac badawczo-rozwojowych nad </w:t>
      </w:r>
      <w:r w:rsidR="00AD1F00" w:rsidRPr="7C3446BF">
        <w:rPr>
          <w:lang w:eastAsia="pl-PL"/>
        </w:rPr>
        <w:t>Systemem do retencjonowania i oczyszczania wody deszczowej.</w:t>
      </w:r>
    </w:p>
    <w:p w14:paraId="7EF54635" w14:textId="00697559" w:rsidR="00AF0A9E" w:rsidRPr="00AD1C6F" w:rsidRDefault="00A02B34" w:rsidP="00B3280C">
      <w:pPr>
        <w:pStyle w:val="Nagwek1"/>
        <w:spacing w:line="259" w:lineRule="auto"/>
      </w:pPr>
      <w:bookmarkStart w:id="187" w:name="_Toc72409404"/>
      <w:r w:rsidRPr="7C3446BF">
        <w:t>Etap II</w:t>
      </w:r>
      <w:bookmarkEnd w:id="187"/>
      <w:r w:rsidRPr="7C3446BF">
        <w:t xml:space="preserve"> </w:t>
      </w:r>
    </w:p>
    <w:p w14:paraId="11FC693F" w14:textId="6BB1FAD9" w:rsidR="00816C04" w:rsidRPr="00AD1C6F" w:rsidRDefault="0019357D" w:rsidP="00B3280C">
      <w:pPr>
        <w:pStyle w:val="Nagwek2"/>
        <w:spacing w:line="259" w:lineRule="auto"/>
      </w:pPr>
      <w:r w:rsidRPr="7C3446BF">
        <w:t xml:space="preserve"> </w:t>
      </w:r>
      <w:bookmarkStart w:id="188" w:name="_Toc72409405"/>
      <w:r w:rsidRPr="7C3446BF">
        <w:t>Informacje wstępne</w:t>
      </w:r>
      <w:bookmarkEnd w:id="188"/>
      <w:r w:rsidRPr="7C3446BF">
        <w:t xml:space="preserve"> </w:t>
      </w:r>
    </w:p>
    <w:p w14:paraId="4CEF094F" w14:textId="751719A8" w:rsidR="008773A3" w:rsidRPr="00AD1C6F" w:rsidRDefault="00A02B34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 ramach Etapu I</w:t>
      </w:r>
      <w:r w:rsidR="00DC0D98" w:rsidRPr="7C3446BF">
        <w:rPr>
          <w:lang w:eastAsia="pl-PL"/>
        </w:rPr>
        <w:t>I</w:t>
      </w:r>
      <w:r w:rsidRPr="7C3446BF">
        <w:rPr>
          <w:lang w:eastAsia="pl-PL"/>
        </w:rPr>
        <w:t xml:space="preserve"> </w:t>
      </w:r>
      <w:r w:rsidR="092E17EE" w:rsidRPr="7C3446BF">
        <w:rPr>
          <w:lang w:eastAsia="pl-PL"/>
        </w:rPr>
        <w:t xml:space="preserve">wybrani </w:t>
      </w:r>
      <w:r w:rsidR="0014567B">
        <w:rPr>
          <w:rFonts w:eastAsia="Calibri"/>
          <w:lang w:eastAsia="pl-PL"/>
        </w:rPr>
        <w:t>Uczestnicy Przedsięwzięcia</w:t>
      </w:r>
      <w:r w:rsidR="0014567B" w:rsidRPr="7C3446BF">
        <w:rPr>
          <w:lang w:eastAsia="pl-PL"/>
        </w:rPr>
        <w:t xml:space="preserve"> </w:t>
      </w:r>
      <w:r w:rsidR="004F488E" w:rsidRPr="7C3446BF">
        <w:rPr>
          <w:lang w:eastAsia="pl-PL"/>
        </w:rPr>
        <w:t>prowadzą prace badawcz</w:t>
      </w:r>
      <w:r w:rsidR="0014567B">
        <w:rPr>
          <w:lang w:eastAsia="pl-PL"/>
        </w:rPr>
        <w:t>o-rozwojow</w:t>
      </w:r>
      <w:r w:rsidR="004F488E" w:rsidRPr="7C3446BF">
        <w:rPr>
          <w:lang w:eastAsia="pl-PL"/>
        </w:rPr>
        <w:t>e nad dokończeniem i przeniesieniem Wyników Prac Etapu I do Demonstratora A Budynku Jednorodzinnego oraz Demonstratora B Budynku Szkoły</w:t>
      </w:r>
      <w:r w:rsidR="00A03322" w:rsidRPr="7C3446BF">
        <w:rPr>
          <w:lang w:eastAsia="pl-PL"/>
        </w:rPr>
        <w:t>.</w:t>
      </w:r>
      <w:r w:rsidR="00A027DA" w:rsidRPr="7C3446BF">
        <w:rPr>
          <w:lang w:eastAsia="pl-PL"/>
        </w:rPr>
        <w:t xml:space="preserve"> </w:t>
      </w:r>
      <w:r w:rsidR="00A03322" w:rsidRPr="7C3446BF">
        <w:rPr>
          <w:lang w:eastAsia="pl-PL"/>
        </w:rPr>
        <w:t xml:space="preserve">Lokalizacja </w:t>
      </w:r>
      <w:r w:rsidR="00595C49">
        <w:rPr>
          <w:lang w:eastAsia="pl-PL"/>
        </w:rPr>
        <w:t>Nieruchomości Demonstracyjnych</w:t>
      </w:r>
      <w:r w:rsidR="00A03322" w:rsidRPr="7C3446BF">
        <w:rPr>
          <w:lang w:eastAsia="pl-PL"/>
        </w:rPr>
        <w:t>, w których zostaną zainstalowane Demonstratory</w:t>
      </w:r>
      <w:r w:rsidR="00D01795" w:rsidRPr="7C3446BF">
        <w:rPr>
          <w:lang w:eastAsia="pl-PL"/>
        </w:rPr>
        <w:t xml:space="preserve">, zostanie zaproponowana przez Zamawiającego, a następnie poddana konsultacjom z Wykonawcami. Wykonawcy mogą także zaproponować i wskazać inne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 xml:space="preserve">okalizacje budynków. Ostateczną decyzję odnośnie do wyboru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>okalizacji budynków podejmuje</w:t>
      </w:r>
      <w:r w:rsidR="00AD1F00" w:rsidRPr="7C3446BF">
        <w:rPr>
          <w:lang w:eastAsia="pl-PL"/>
        </w:rPr>
        <w:t xml:space="preserve"> Zamawiający</w:t>
      </w:r>
      <w:r w:rsidR="00F23C0E" w:rsidRPr="7C3446BF">
        <w:rPr>
          <w:lang w:eastAsia="pl-PL"/>
        </w:rPr>
        <w:t xml:space="preserve"> w terminie wskazanym Załączniku nr 2 do Regulaminu</w:t>
      </w:r>
      <w:r w:rsidR="00AD1F00" w:rsidRPr="7C3446BF">
        <w:rPr>
          <w:lang w:eastAsia="pl-PL"/>
        </w:rPr>
        <w:t>.</w:t>
      </w:r>
    </w:p>
    <w:p w14:paraId="5A6FD9E3" w14:textId="360BF2EC" w:rsidR="00376883" w:rsidRPr="00AD1C6F" w:rsidRDefault="003768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704BCB0B" w14:textId="00C34BAE" w:rsidR="006E26FF" w:rsidRPr="00AD1C6F" w:rsidRDefault="00D25B36" w:rsidP="00B3280C">
      <w:pPr>
        <w:pStyle w:val="Nagwek2"/>
        <w:numPr>
          <w:ilvl w:val="1"/>
          <w:numId w:val="6"/>
        </w:numPr>
        <w:spacing w:line="259" w:lineRule="auto"/>
        <w:rPr>
          <w:rFonts w:eastAsia="Calibri" w:cstheme="minorBidi"/>
          <w:lang w:eastAsia="pl-PL"/>
        </w:rPr>
      </w:pPr>
      <w:r>
        <w:rPr>
          <w:rFonts w:cstheme="minorBidi"/>
        </w:rPr>
        <w:lastRenderedPageBreak/>
        <w:t xml:space="preserve"> </w:t>
      </w:r>
      <w:bookmarkStart w:id="189" w:name="_Toc72409406"/>
      <w:r w:rsidR="00A02B34" w:rsidRPr="7C3446BF">
        <w:rPr>
          <w:rFonts w:cstheme="minorBidi"/>
        </w:rPr>
        <w:t>Zakres prac</w:t>
      </w:r>
      <w:r w:rsidR="00564AEF" w:rsidRPr="7C3446BF">
        <w:rPr>
          <w:rFonts w:cstheme="minorBidi"/>
        </w:rPr>
        <w:t xml:space="preserve"> B+R</w:t>
      </w:r>
      <w:r w:rsidR="00A02B34" w:rsidRPr="7C3446BF">
        <w:rPr>
          <w:rFonts w:cstheme="minorBidi"/>
        </w:rPr>
        <w:t xml:space="preserve"> w Etapie I</w:t>
      </w:r>
      <w:r w:rsidR="00D540D2" w:rsidRPr="7C3446BF">
        <w:rPr>
          <w:rFonts w:cstheme="minorBidi"/>
        </w:rPr>
        <w:t>I</w:t>
      </w:r>
      <w:bookmarkEnd w:id="189"/>
    </w:p>
    <w:p w14:paraId="54AAD068" w14:textId="78B21444" w:rsidR="006A21B5" w:rsidRPr="00AD1C6F" w:rsidRDefault="00A02B34" w:rsidP="00B3280C">
      <w:pPr>
        <w:spacing w:after="160" w:line="259" w:lineRule="auto"/>
        <w:jc w:val="both"/>
      </w:pPr>
      <w:r w:rsidRPr="7C3446BF">
        <w:rPr>
          <w:rFonts w:eastAsia="Calibri"/>
          <w:lang w:eastAsia="pl-PL"/>
        </w:rPr>
        <w:t>W Etapie I</w:t>
      </w:r>
      <w:r w:rsidR="009C5930" w:rsidRPr="7C3446BF">
        <w:rPr>
          <w:rFonts w:eastAsia="Calibri"/>
          <w:lang w:eastAsia="pl-PL"/>
        </w:rPr>
        <w:t>I</w:t>
      </w:r>
      <w:r w:rsidRPr="7C3446BF">
        <w:rPr>
          <w:rFonts w:eastAsia="Calibri"/>
          <w:lang w:eastAsia="pl-PL"/>
        </w:rPr>
        <w:t xml:space="preserve"> </w:t>
      </w:r>
      <w:r w:rsidR="00DE7B16" w:rsidRPr="7C3446BF">
        <w:rPr>
          <w:rFonts w:eastAsia="Calibri"/>
          <w:lang w:eastAsia="pl-PL"/>
        </w:rPr>
        <w:t xml:space="preserve">Wykonawca </w:t>
      </w:r>
      <w:r w:rsidR="00564AEF" w:rsidRPr="7C3446BF">
        <w:rPr>
          <w:lang w:eastAsia="pl-PL"/>
        </w:rPr>
        <w:t xml:space="preserve">instaluje </w:t>
      </w:r>
      <w:r w:rsidR="00DE4BA6" w:rsidRPr="7C3446BF">
        <w:rPr>
          <w:lang w:eastAsia="pl-PL"/>
        </w:rPr>
        <w:t xml:space="preserve">System </w:t>
      </w:r>
      <w:r w:rsidR="006A21B5" w:rsidRPr="7C3446BF">
        <w:rPr>
          <w:lang w:eastAsia="pl-PL"/>
        </w:rPr>
        <w:t>dla Budynku</w:t>
      </w:r>
      <w:r w:rsidR="00DE4BA6" w:rsidRPr="7C3446BF">
        <w:rPr>
          <w:lang w:eastAsia="pl-PL"/>
        </w:rPr>
        <w:t xml:space="preserve"> </w:t>
      </w:r>
      <w:r w:rsidR="006A21B5" w:rsidRPr="7C3446BF">
        <w:rPr>
          <w:lang w:eastAsia="pl-PL"/>
        </w:rPr>
        <w:t>J</w:t>
      </w:r>
      <w:r w:rsidR="00DE4BA6" w:rsidRPr="7C3446BF">
        <w:rPr>
          <w:lang w:eastAsia="pl-PL"/>
        </w:rPr>
        <w:t>ednorodzinn</w:t>
      </w:r>
      <w:r w:rsidR="008773A3" w:rsidRPr="7C3446BF">
        <w:rPr>
          <w:lang w:eastAsia="pl-PL"/>
        </w:rPr>
        <w:t>ego</w:t>
      </w:r>
      <w:r w:rsidR="006A21B5" w:rsidRPr="7C3446BF">
        <w:rPr>
          <w:lang w:eastAsia="pl-PL"/>
        </w:rPr>
        <w:t xml:space="preserve"> </w:t>
      </w:r>
      <w:r w:rsidRPr="7C3446BF">
        <w:rPr>
          <w:rFonts w:eastAsia="Calibri"/>
          <w:lang w:eastAsia="pl-PL"/>
        </w:rPr>
        <w:t xml:space="preserve">o </w:t>
      </w:r>
      <w:r w:rsidR="009C5930" w:rsidRPr="7C3446BF">
        <w:rPr>
          <w:rFonts w:eastAsia="Calibri"/>
          <w:lang w:eastAsia="pl-PL"/>
        </w:rPr>
        <w:t xml:space="preserve">zadeklarowanych przez siebie </w:t>
      </w:r>
      <w:r w:rsidRPr="7C3446BF">
        <w:rPr>
          <w:rFonts w:eastAsia="Calibri"/>
          <w:lang w:eastAsia="pl-PL"/>
        </w:rPr>
        <w:t>parametrach i rozwiązaniach</w:t>
      </w:r>
      <w:r w:rsidR="00C52E64" w:rsidRPr="7C3446BF">
        <w:rPr>
          <w:rFonts w:eastAsia="Calibri"/>
          <w:lang w:eastAsia="pl-PL"/>
        </w:rPr>
        <w:t>, sprawdzonych w Etapie I</w:t>
      </w:r>
      <w:r w:rsidRPr="7C3446BF">
        <w:rPr>
          <w:rFonts w:eastAsia="Calibri"/>
          <w:lang w:eastAsia="pl-PL"/>
        </w:rPr>
        <w:t>.</w:t>
      </w:r>
      <w:r w:rsidR="006A21B5" w:rsidRPr="7C3446BF">
        <w:t xml:space="preserve"> </w:t>
      </w:r>
      <w:r w:rsidR="00DE4BA6" w:rsidRPr="7C3446BF">
        <w:t xml:space="preserve">Jednocześnie Wykonawca dostosowuje opracowany </w:t>
      </w:r>
      <w:r w:rsidR="008773A3" w:rsidRPr="7C3446BF">
        <w:t xml:space="preserve">Prototypowy </w:t>
      </w:r>
      <w:r w:rsidR="00DE4BA6" w:rsidRPr="7C3446BF">
        <w:t xml:space="preserve">System do wymogów i potrzeb Szkoły, zgodnie z wynikami przeprowadzonych prac </w:t>
      </w:r>
      <w:r w:rsidR="006A21B5" w:rsidRPr="7C3446BF">
        <w:t>badawczo-rozwojowych</w:t>
      </w:r>
      <w:r w:rsidR="00DE4BA6" w:rsidRPr="7C3446BF">
        <w:t xml:space="preserve"> i dokonuje jego instalacji w </w:t>
      </w:r>
      <w:r w:rsidR="006A21B5" w:rsidRPr="7C3446BF">
        <w:t>B</w:t>
      </w:r>
      <w:r w:rsidR="00DE4BA6" w:rsidRPr="7C3446BF">
        <w:t xml:space="preserve">udynku Szkolnym. </w:t>
      </w:r>
    </w:p>
    <w:p w14:paraId="64C511CB" w14:textId="3CB00DA7" w:rsidR="008773A3" w:rsidRPr="00AD1C6F" w:rsidRDefault="008773A3" w:rsidP="00B3280C">
      <w:pPr>
        <w:spacing w:after="160" w:line="259" w:lineRule="auto"/>
      </w:pPr>
      <w:r w:rsidRPr="7C3446BF">
        <w:t>Wykonawca przeprowadza między innymi prace polegające na:</w:t>
      </w:r>
      <w:r w:rsidR="00D25B36">
        <w:t xml:space="preserve"> </w:t>
      </w:r>
    </w:p>
    <w:p w14:paraId="59DEC4BF" w14:textId="73D6F096" w:rsidR="00DA662E" w:rsidRPr="00AD1C6F" w:rsidRDefault="00DA662E" w:rsidP="00B3280C">
      <w:pPr>
        <w:spacing w:line="259" w:lineRule="auto"/>
        <w:jc w:val="both"/>
      </w:pPr>
      <w:r w:rsidRPr="7C3446BF">
        <w:t>- finalizacji uzyskania pozwoleń na budowę oraz pozwoleń wodno-prawnych,</w:t>
      </w:r>
    </w:p>
    <w:p w14:paraId="22850D42" w14:textId="76B44F38" w:rsidR="008773A3" w:rsidRPr="00AD1C6F" w:rsidRDefault="008773A3" w:rsidP="00B3280C">
      <w:pPr>
        <w:spacing w:line="259" w:lineRule="auto"/>
      </w:pPr>
      <w:r w:rsidRPr="7C3446BF">
        <w:t>- wykonaniu inwentaryzacji Budynku Jednorodzinnego, dla którego dokona implementacji Systemu</w:t>
      </w:r>
      <w:r w:rsidR="00DA662E" w:rsidRPr="7C3446BF">
        <w:t>,</w:t>
      </w:r>
    </w:p>
    <w:p w14:paraId="4DA07B14" w14:textId="4D8AEC05" w:rsidR="008773A3" w:rsidRPr="00AD1C6F" w:rsidRDefault="008773A3" w:rsidP="00B3280C">
      <w:pPr>
        <w:spacing w:line="259" w:lineRule="auto"/>
      </w:pPr>
      <w:r w:rsidRPr="7C3446BF">
        <w:t>- wykonaniu inwentaryzacji Budynku Szkoły, dla którego dokona implementacji Systemu</w:t>
      </w:r>
      <w:r w:rsidR="00DA662E" w:rsidRPr="7C3446BF">
        <w:t>,</w:t>
      </w:r>
    </w:p>
    <w:p w14:paraId="35B36460" w14:textId="6B3BE6E8" w:rsidR="008773A3" w:rsidRPr="00AD1C6F" w:rsidRDefault="008773A3" w:rsidP="00B3280C">
      <w:pPr>
        <w:spacing w:line="259" w:lineRule="auto"/>
      </w:pPr>
      <w:r w:rsidRPr="7C3446BF">
        <w:t xml:space="preserve">- wykonaniu testów działania i optymalizacji pracy </w:t>
      </w:r>
      <w:r w:rsidR="00DA662E" w:rsidRPr="7C3446BF">
        <w:t xml:space="preserve">zainstalowanych </w:t>
      </w:r>
      <w:r w:rsidRPr="7C3446BF">
        <w:t>System</w:t>
      </w:r>
      <w:r w:rsidR="00DA662E" w:rsidRPr="7C3446BF">
        <w:t>ów w obu Budynkach,</w:t>
      </w:r>
    </w:p>
    <w:p w14:paraId="3C7E841D" w14:textId="6BB10B2D" w:rsidR="008773A3" w:rsidRPr="00AD1C6F" w:rsidRDefault="008773A3" w:rsidP="00B3280C">
      <w:pPr>
        <w:spacing w:line="259" w:lineRule="auto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- przygotowaniu niezbędnych dokumentów i wystąpieniu o konieczne pozwolenia dopuszczające opracowywany System do użytkowania zgodnie z polskim prawem</w:t>
      </w:r>
      <w:r w:rsidR="00DA662E" w:rsidRPr="7C3446BF">
        <w:rPr>
          <w:rFonts w:eastAsia="Calibri"/>
          <w:lang w:eastAsia="pl-PL"/>
        </w:rPr>
        <w:t xml:space="preserve">, </w:t>
      </w:r>
    </w:p>
    <w:p w14:paraId="2281E22D" w14:textId="5BE37627" w:rsidR="00DA662E" w:rsidRPr="00AD1C6F" w:rsidRDefault="00DA662E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- uruchomieniu oraz optymalizacji pracy Systemu w obu Budynkach. </w:t>
      </w:r>
    </w:p>
    <w:p w14:paraId="6E04F335" w14:textId="6A745C35" w:rsidR="00CB18E2" w:rsidRPr="00AD1C6F" w:rsidRDefault="008D2837" w:rsidP="00B3280C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t xml:space="preserve">Wykonawca </w:t>
      </w:r>
      <w:r w:rsidR="00DE4BA6" w:rsidRPr="7C3446BF">
        <w:t xml:space="preserve">przeprowadza </w:t>
      </w:r>
      <w:r w:rsidRPr="7C3446BF">
        <w:t xml:space="preserve">także </w:t>
      </w:r>
      <w:r w:rsidR="00DE4BA6" w:rsidRPr="7C3446BF">
        <w:t>szkolenie</w:t>
      </w:r>
      <w:r w:rsidRPr="7C3446BF">
        <w:t xml:space="preserve"> z </w:t>
      </w:r>
      <w:r w:rsidR="00DE4BA6" w:rsidRPr="7C3446BF">
        <w:t>obsługi Systemu dla jego Użytkowników, tj</w:t>
      </w:r>
      <w:r w:rsidRPr="7C3446BF">
        <w:t>.</w:t>
      </w:r>
      <w:r w:rsidR="00DE4BA6" w:rsidRPr="7C3446BF">
        <w:t xml:space="preserve"> mieszkańców </w:t>
      </w:r>
      <w:r w:rsidR="00DA662E" w:rsidRPr="7C3446BF">
        <w:t>Budynku J</w:t>
      </w:r>
      <w:r w:rsidR="00DE4BA6" w:rsidRPr="7C3446BF">
        <w:t xml:space="preserve">ednorodzinnego oraz administratora </w:t>
      </w:r>
      <w:r w:rsidR="00DA662E" w:rsidRPr="7C3446BF">
        <w:t>B</w:t>
      </w:r>
      <w:r w:rsidR="00DE4BA6" w:rsidRPr="7C3446BF">
        <w:t xml:space="preserve">udynku </w:t>
      </w:r>
      <w:r w:rsidR="00DA662E" w:rsidRPr="7C3446BF">
        <w:t>S</w:t>
      </w:r>
      <w:r w:rsidR="00DE4BA6" w:rsidRPr="7C3446BF">
        <w:t>zko</w:t>
      </w:r>
      <w:r w:rsidR="00DA662E" w:rsidRPr="7C3446BF">
        <w:t>ły</w:t>
      </w:r>
      <w:r w:rsidR="00AD1F00" w:rsidRPr="7C3446BF">
        <w:t>.</w:t>
      </w:r>
      <w:r w:rsidR="00D25B36">
        <w:t xml:space="preserve"> </w:t>
      </w:r>
    </w:p>
    <w:p w14:paraId="70EAD8AC" w14:textId="6E579322" w:rsidR="00682783" w:rsidRPr="00AD1C6F" w:rsidRDefault="00682783" w:rsidP="00B3280C">
      <w:pPr>
        <w:pStyle w:val="Nagwek2"/>
        <w:numPr>
          <w:ilvl w:val="1"/>
          <w:numId w:val="6"/>
        </w:numPr>
        <w:spacing w:line="259" w:lineRule="auto"/>
        <w:rPr>
          <w:rFonts w:cstheme="minorBidi"/>
        </w:rPr>
      </w:pPr>
      <w:bookmarkStart w:id="190" w:name="_Toc72409407"/>
      <w:r w:rsidRPr="7C3446BF">
        <w:rPr>
          <w:rFonts w:cstheme="minorBidi"/>
        </w:rPr>
        <w:t>Wyniki Prac Etapu II</w:t>
      </w:r>
      <w:bookmarkEnd w:id="190"/>
    </w:p>
    <w:p w14:paraId="7C8722A9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 ramach Etapu II Wykonawca opracowuje Wyniki Prac Etapu II, które przedstawia Zamawiającemu do oceny. Listę Wyników Prac Etapu II przedstawiono w Tabeli poniżej. </w:t>
      </w:r>
    </w:p>
    <w:p w14:paraId="1DE174F2" w14:textId="46202918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bookmarkStart w:id="191" w:name="_Ref71548982"/>
      <w:bookmarkStart w:id="192" w:name="_Ref71550868"/>
      <w:r w:rsidRPr="7C3446BF">
        <w:rPr>
          <w:b/>
          <w:bCs/>
          <w:sz w:val="22"/>
          <w:szCs w:val="22"/>
        </w:rPr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5</w:t>
      </w:r>
      <w:r w:rsidRPr="7C3446BF">
        <w:rPr>
          <w:b/>
          <w:bCs/>
          <w:sz w:val="22"/>
          <w:szCs w:val="22"/>
        </w:rPr>
        <w:fldChar w:fldCharType="end"/>
      </w:r>
      <w:bookmarkEnd w:id="191"/>
      <w:r w:rsidRPr="7C3446BF">
        <w:rPr>
          <w:b/>
          <w:bCs/>
          <w:sz w:val="22"/>
          <w:szCs w:val="22"/>
        </w:rPr>
        <w:t>. Wyniki Prac Etapu II</w:t>
      </w:r>
      <w:bookmarkEnd w:id="192"/>
    </w:p>
    <w:tbl>
      <w:tblPr>
        <w:tblStyle w:val="Tabela-Siatka2"/>
        <w:tblW w:w="9319" w:type="dxa"/>
        <w:tblLook w:val="04A0" w:firstRow="1" w:lastRow="0" w:firstColumn="1" w:lastColumn="0" w:noHBand="0" w:noVBand="1"/>
      </w:tblPr>
      <w:tblGrid>
        <w:gridCol w:w="536"/>
        <w:gridCol w:w="2257"/>
        <w:gridCol w:w="4573"/>
        <w:gridCol w:w="1953"/>
      </w:tblGrid>
      <w:tr w:rsidR="00682783" w:rsidRPr="00B3280C" w14:paraId="5E3B6D8D" w14:textId="77777777" w:rsidTr="4EF7455D">
        <w:trPr>
          <w:trHeight w:val="471"/>
          <w:tblHeader/>
        </w:trPr>
        <w:tc>
          <w:tcPr>
            <w:tcW w:w="536" w:type="dxa"/>
            <w:shd w:val="clear" w:color="auto" w:fill="C5E0B3" w:themeFill="accent6" w:themeFillTint="66"/>
            <w:vAlign w:val="center"/>
          </w:tcPr>
          <w:p w14:paraId="0FC0E1E7" w14:textId="77777777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L.p.</w:t>
            </w:r>
          </w:p>
        </w:tc>
        <w:tc>
          <w:tcPr>
            <w:tcW w:w="2257" w:type="dxa"/>
            <w:shd w:val="clear" w:color="auto" w:fill="C5E0B3" w:themeFill="accent6" w:themeFillTint="66"/>
            <w:vAlign w:val="center"/>
          </w:tcPr>
          <w:p w14:paraId="75A712F6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Wynik Prac Etapu II</w:t>
            </w:r>
          </w:p>
        </w:tc>
        <w:tc>
          <w:tcPr>
            <w:tcW w:w="4573" w:type="dxa"/>
            <w:shd w:val="clear" w:color="auto" w:fill="C5E0B3" w:themeFill="accent6" w:themeFillTint="66"/>
            <w:vAlign w:val="center"/>
          </w:tcPr>
          <w:p w14:paraId="258F627A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Wymagania dla Wyniku </w:t>
            </w:r>
          </w:p>
          <w:p w14:paraId="08C1A695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Prac Etapu II</w:t>
            </w:r>
          </w:p>
        </w:tc>
        <w:tc>
          <w:tcPr>
            <w:tcW w:w="1953" w:type="dxa"/>
            <w:shd w:val="clear" w:color="auto" w:fill="C5E0B3" w:themeFill="accent6" w:themeFillTint="66"/>
          </w:tcPr>
          <w:p w14:paraId="082067D1" w14:textId="4FAE9943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Termin przekazania Zamawiającemu Wyniku Prac Etapu II</w:t>
            </w:r>
          </w:p>
        </w:tc>
      </w:tr>
      <w:tr w:rsidR="00682783" w:rsidRPr="00B3280C" w14:paraId="0EC2B9EB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8E6B602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5E120E7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A, czyli zainstalowany System w Budynku Jednorodzinnym</w:t>
            </w:r>
          </w:p>
        </w:tc>
        <w:tc>
          <w:tcPr>
            <w:tcW w:w="4573" w:type="dxa"/>
          </w:tcPr>
          <w:p w14:paraId="18B7FDE9" w14:textId="124040BD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System do retencjonowania i oczyszczania wody zainstalowany w Budynku Jednorodzinnym, w </w:t>
            </w:r>
            <w:r w:rsidR="006B0187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L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okalizacji wskazanej przez Zamawiającego</w:t>
            </w:r>
          </w:p>
        </w:tc>
        <w:tc>
          <w:tcPr>
            <w:tcW w:w="1953" w:type="dxa"/>
          </w:tcPr>
          <w:p w14:paraId="65948BC4" w14:textId="78BA4F30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  <w:tr w:rsidR="00682783" w:rsidRPr="00B3280C" w14:paraId="7B41D3B7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F632C6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7AAC83C6" w14:textId="5839AB94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B, czyli zainstalowany System w Budynku Szkoły</w:t>
            </w:r>
          </w:p>
        </w:tc>
        <w:tc>
          <w:tcPr>
            <w:tcW w:w="4573" w:type="dxa"/>
          </w:tcPr>
          <w:p w14:paraId="474840E2" w14:textId="46004C21" w:rsidR="00682783" w:rsidRPr="00B3280C" w:rsidRDefault="00682783" w:rsidP="00B3280C">
            <w:pPr>
              <w:spacing w:after="160" w:line="259" w:lineRule="auto"/>
              <w:jc w:val="both"/>
              <w:rPr>
                <w:rStyle w:val="Odwoaniedokomentarza"/>
                <w:rFonts w:asciiTheme="minorHAnsi" w:eastAsiaTheme="minorEastAsia" w:hAnsiTheme="minorHAnsi" w:cstheme="minorHAnsi"/>
                <w:sz w:val="20"/>
                <w:szCs w:val="20"/>
                <w:lang w:eastAsia="en-US"/>
              </w:rPr>
            </w:pP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System do retencjonowania i oczyszczania wody zainstalowany w Budynku Szkoły, w </w:t>
            </w:r>
            <w:r w:rsidR="006B0187"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Lokalizacji </w:t>
            </w: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wskazanej przez Zamawiającego. </w:t>
            </w:r>
          </w:p>
        </w:tc>
        <w:tc>
          <w:tcPr>
            <w:tcW w:w="1953" w:type="dxa"/>
          </w:tcPr>
          <w:p w14:paraId="39EE04FB" w14:textId="35E3D5C7" w:rsidR="00682783" w:rsidRPr="00B3280C" w:rsidRDefault="00682783" w:rsidP="00B3280C">
            <w:pPr>
              <w:spacing w:after="160" w:line="259" w:lineRule="auto"/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51FF9DC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7641F1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708DEAA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Udzielenie gwarancji przez Wykonawcę na System Demonstratora A i System Demonstratora B</w:t>
            </w:r>
          </w:p>
        </w:tc>
        <w:tc>
          <w:tcPr>
            <w:tcW w:w="4573" w:type="dxa"/>
          </w:tcPr>
          <w:p w14:paraId="3A52F38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Udzielenie gwarancji przez Wykonawcę na oba opracowane i zainstalowane Systemy w obu Budynkach Demonstracyjnych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.</w:t>
            </w:r>
          </w:p>
        </w:tc>
        <w:tc>
          <w:tcPr>
            <w:tcW w:w="1953" w:type="dxa"/>
          </w:tcPr>
          <w:p w14:paraId="1B555EBB" w14:textId="3D1B5016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625AC36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0B45BCF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D6E5A79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</w:t>
            </w:r>
          </w:p>
        </w:tc>
        <w:tc>
          <w:tcPr>
            <w:tcW w:w="4573" w:type="dxa"/>
          </w:tcPr>
          <w:p w14:paraId="5D917D2B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 powinna zawierać:</w:t>
            </w:r>
          </w:p>
          <w:p w14:paraId="317BB0B7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Projekt wykonawczy we wszystkich branżach z naniesionymi ewentualnymi zmianami potwierdzonymi przez Wykonawcę,</w:t>
            </w:r>
          </w:p>
          <w:p w14:paraId="71372B01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Atesty na zastosowane urządzenia i materiały,</w:t>
            </w:r>
          </w:p>
          <w:p w14:paraId="6C79ACFD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Dokumentację techniczno-ruchowe,</w:t>
            </w:r>
          </w:p>
          <w:p w14:paraId="12EE47D8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lastRenderedPageBreak/>
              <w:t>Dokumentację geodezyjną – w szczególności szkice z wytyczenia i kontroli położenia poszczególnych elementów i obiektów,</w:t>
            </w:r>
          </w:p>
          <w:p w14:paraId="5A46EC87" w14:textId="09C82E0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Instrukcje eksploatacyjne urządzeń wraz z ich urządzeniami napędowymi i</w:t>
            </w:r>
            <w:r w:rsidR="00BE1B9A" w:rsidRPr="00B3280C">
              <w:rPr>
                <w:rFonts w:asciiTheme="minorHAnsi" w:hAnsiTheme="minorHAnsi" w:cstheme="minorHAnsi"/>
                <w:sz w:val="20"/>
              </w:rPr>
              <w:t xml:space="preserve"> sterowniczymi,</w:t>
            </w:r>
          </w:p>
          <w:p w14:paraId="280BDF3F" w14:textId="1CA51288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>Szczegółowe Wa</w:t>
            </w:r>
            <w:r w:rsidR="00BE1B9A" w:rsidRPr="1CC9A106">
              <w:rPr>
                <w:rFonts w:asciiTheme="minorHAnsi" w:hAnsiTheme="minorHAnsi" w:cstheme="minorBidi"/>
                <w:sz w:val="20"/>
              </w:rPr>
              <w:t>runki Ochrony Przeciwpożarowej</w:t>
            </w:r>
            <w:r w:rsidR="76707E0E" w:rsidRPr="1CC9A106">
              <w:rPr>
                <w:rFonts w:asciiTheme="minorHAnsi" w:hAnsiTheme="minorHAnsi" w:cstheme="minorBidi"/>
                <w:sz w:val="20"/>
              </w:rPr>
              <w:t>,</w:t>
            </w:r>
          </w:p>
          <w:p w14:paraId="6DECE6AF" w14:textId="6CC9F5B3" w:rsidR="00682783" w:rsidRPr="00B3280C" w:rsidRDefault="76707E0E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eastAsiaTheme="minorEastAsia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>Dokumenty potwierdzające uzyskanie Krajowej Oceny Technicznej na System bądź dostarczenie potwierdzenia wydanego przez Jednostkę Oceny Technicznej, iż uzyskiwanie Krajowej Oceny Technicznej na System jest w trakcie</w:t>
            </w:r>
            <w:r w:rsidR="00BE1B9A" w:rsidRPr="1CC9A106">
              <w:rPr>
                <w:rFonts w:asciiTheme="minorHAnsi" w:hAnsiTheme="minorHAnsi" w:cstheme="minorBidi"/>
                <w:sz w:val="20"/>
              </w:rPr>
              <w:t>.</w:t>
            </w:r>
          </w:p>
          <w:p w14:paraId="345ABA24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17A3C694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0105EAE5" w14:textId="291B7440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lastRenderedPageBreak/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5B10FF79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69DEC31B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E4C5E18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2C2ADB0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</w:t>
            </w:r>
          </w:p>
        </w:tc>
        <w:tc>
          <w:tcPr>
            <w:tcW w:w="4573" w:type="dxa"/>
          </w:tcPr>
          <w:p w14:paraId="718E132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 powinna zawierać:</w:t>
            </w:r>
          </w:p>
          <w:p w14:paraId="72818D51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4EF7455D">
              <w:rPr>
                <w:rFonts w:asciiTheme="minorHAnsi" w:hAnsiTheme="minorHAnsi" w:cstheme="minorBidi"/>
                <w:sz w:val="20"/>
              </w:rPr>
              <w:t>Projekt wykonawczy we wszystkich branżach z naniesionymi ewentualnymi zmianami potwierdzonymi przez Wykonawcę,</w:t>
            </w:r>
          </w:p>
          <w:p w14:paraId="6F1747A5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Atesty na zastosowane urządzenia i materiały,</w:t>
            </w:r>
          </w:p>
          <w:p w14:paraId="6B248272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Dokumentację techniczno-ruchowe,</w:t>
            </w:r>
          </w:p>
          <w:p w14:paraId="72AD32D7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Dokumentację geodezyjną – w szczególności szkice z wytyczenia i kontroli położenia poszczególnych elementów i obiektów,</w:t>
            </w:r>
          </w:p>
          <w:p w14:paraId="798463CE" w14:textId="3F0EBC80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75D06544">
              <w:rPr>
                <w:rFonts w:asciiTheme="minorHAnsi" w:hAnsiTheme="minorHAnsi" w:cstheme="minorBidi"/>
                <w:sz w:val="20"/>
              </w:rPr>
              <w:t>Instrukcje eksploatacyjne urządzeń wraz z ich urządzeni</w:t>
            </w:r>
            <w:r w:rsidR="00BE1B9A" w:rsidRPr="75D06544">
              <w:rPr>
                <w:rFonts w:asciiTheme="minorHAnsi" w:hAnsiTheme="minorHAnsi" w:cstheme="minorBidi"/>
                <w:sz w:val="20"/>
              </w:rPr>
              <w:t>ami napędowymi i sterowniczymi,</w:t>
            </w:r>
          </w:p>
          <w:p w14:paraId="66F5BFDC" w14:textId="77777777" w:rsidR="00682783" w:rsidRPr="00B3280C" w:rsidRDefault="00682783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 xml:space="preserve">Szczegółowe Warunki Ochrony Przeciwpożarowej. </w:t>
            </w:r>
          </w:p>
          <w:p w14:paraId="5FBD3C98" w14:textId="60B0DA7A" w:rsidR="52194EDB" w:rsidRDefault="52194EDB" w:rsidP="75D06544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eastAsiaTheme="minorEastAsia" w:hAnsiTheme="minorHAnsi" w:cstheme="minorBidi"/>
                <w:sz w:val="20"/>
              </w:rPr>
            </w:pPr>
            <w:r w:rsidRPr="1CC9A106">
              <w:rPr>
                <w:rFonts w:asciiTheme="minorHAnsi" w:hAnsiTheme="minorHAnsi" w:cstheme="minorBidi"/>
                <w:sz w:val="20"/>
              </w:rPr>
              <w:t>Dokumenty potwierdzające uzyskanie Krajowej Oceny Technicznej na System bądź dostarczenie potwierdzenia wydanego przez Jednostkę Oceny Technicznej, iż uzyskiwanie Krajowej Oceny Technicznej na System jest w trakcie.</w:t>
            </w:r>
          </w:p>
          <w:p w14:paraId="3CF386ED" w14:textId="7A6D0ED7" w:rsidR="75D06544" w:rsidRDefault="75D06544" w:rsidP="1CC9A106">
            <w:pPr>
              <w:spacing w:line="259" w:lineRule="auto"/>
              <w:jc w:val="both"/>
              <w:rPr>
                <w:rFonts w:asciiTheme="minorHAnsi" w:hAnsiTheme="minorHAnsi" w:cstheme="minorBidi"/>
                <w:szCs w:val="22"/>
              </w:rPr>
            </w:pPr>
          </w:p>
          <w:p w14:paraId="7CCE35A8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0DED6CF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6879E7D1" w14:textId="285B0FFE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27BF1D9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0938DF70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1EFC4D1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65E4FE2" w14:textId="534949DC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p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ozwolenie na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Jednorodzinnego</w:t>
            </w:r>
          </w:p>
        </w:tc>
        <w:tc>
          <w:tcPr>
            <w:tcW w:w="4573" w:type="dxa"/>
          </w:tcPr>
          <w:p w14:paraId="6B2B4F4A" w14:textId="66B8738A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udowę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zgodnie z Prawem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ud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owlanym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>, Prawem Wodnym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 oraz R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ozporządzeniem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w sprawie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778DC0F1" w14:textId="63ACEAAD" w:rsidR="00682783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po rozpoczęciu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Etapu II</w:t>
            </w:r>
          </w:p>
          <w:p w14:paraId="142FCF85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</w:p>
        </w:tc>
      </w:tr>
      <w:tr w:rsidR="00682783" w:rsidRPr="00B3280C" w14:paraId="32CB29C9" w14:textId="77777777" w:rsidTr="4EF7455D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65E06F0D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6E113BBB" w14:textId="2EFA925F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pozwolenie na 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Szkoły</w:t>
            </w:r>
          </w:p>
        </w:tc>
        <w:tc>
          <w:tcPr>
            <w:tcW w:w="4573" w:type="dxa"/>
          </w:tcPr>
          <w:p w14:paraId="262D785C" w14:textId="0F2C0FA0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udowę zgodnie z 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 xml:space="preserve">Prawem Budowlanym, Prawem Wodnym oraz Rozporządzeniem w sprawie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689C8306" w14:textId="77777777" w:rsidR="00676027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 po rozpoczęciu Etapu II</w:t>
            </w:r>
          </w:p>
          <w:p w14:paraId="78F6E564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290029EE" w14:textId="77777777" w:rsidTr="4EF7455D">
        <w:trPr>
          <w:trHeight w:val="320"/>
        </w:trPr>
        <w:tc>
          <w:tcPr>
            <w:tcW w:w="536" w:type="dxa"/>
            <w:shd w:val="clear" w:color="auto" w:fill="E2EFD9" w:themeFill="accent6" w:themeFillTint="33"/>
          </w:tcPr>
          <w:p w14:paraId="370ED29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EB2E5FE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Raport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końcowy Przedsięwzięcia</w:t>
            </w:r>
          </w:p>
          <w:p w14:paraId="402E1F02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4573" w:type="dxa"/>
          </w:tcPr>
          <w:p w14:paraId="4468727B" w14:textId="77777777" w:rsidR="00682783" w:rsidRPr="00B3280C" w:rsidRDefault="00682783" w:rsidP="00B3280C">
            <w:pPr>
              <w:spacing w:line="259" w:lineRule="auto"/>
              <w:contextualSpacing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Raport opisujący przeprowadzone prace badawczo–rozwojowe w Etapie II, w tym: </w:t>
            </w:r>
          </w:p>
          <w:p w14:paraId="7CA9B5B5" w14:textId="6F7243D5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opis zrealizowanych prac związanych z instalacją Systemó</w:t>
            </w:r>
            <w:r w:rsidR="00A529CB" w:rsidRPr="00B3280C">
              <w:rPr>
                <w:rFonts w:asciiTheme="minorHAnsi" w:eastAsia="Calibri" w:hAnsiTheme="minorHAnsi" w:cstheme="minorHAnsi"/>
                <w:sz w:val="20"/>
              </w:rPr>
              <w:t>w w Budynkach Demonstracyjnych,</w:t>
            </w:r>
          </w:p>
          <w:p w14:paraId="15ACDB9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wnioski ze zrealizowanych prac,</w:t>
            </w:r>
          </w:p>
          <w:p w14:paraId="236FF21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podsumowanie innych istotnych informacji związanych z realizacją projektu po stronie Wykonawcy.</w:t>
            </w:r>
          </w:p>
          <w:p w14:paraId="390BE3AD" w14:textId="223ADDAD" w:rsidR="00682783" w:rsidRPr="00B3280C" w:rsidRDefault="00682783" w:rsidP="00B3280C">
            <w:pPr>
              <w:spacing w:after="160" w:line="259" w:lineRule="auto"/>
              <w:ind w:left="10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Raport składany w formie elektronicznej oraz papierowej w jednym egzemplarzu.</w:t>
            </w:r>
          </w:p>
        </w:tc>
        <w:tc>
          <w:tcPr>
            <w:tcW w:w="1953" w:type="dxa"/>
          </w:tcPr>
          <w:p w14:paraId="182A475B" w14:textId="211E09EA" w:rsidR="00682783" w:rsidRPr="00B3280C" w:rsidRDefault="00682783" w:rsidP="00B3280C">
            <w:pPr>
              <w:spacing w:line="259" w:lineRule="auto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  <w:tr w:rsidR="00191352" w:rsidRPr="00B3280C" w14:paraId="2B7E8D9F" w14:textId="77777777" w:rsidTr="4EF7455D">
        <w:trPr>
          <w:trHeight w:val="320"/>
        </w:trPr>
        <w:tc>
          <w:tcPr>
            <w:tcW w:w="536" w:type="dxa"/>
            <w:shd w:val="clear" w:color="auto" w:fill="E2EFD9" w:themeFill="accent6" w:themeFillTint="33"/>
          </w:tcPr>
          <w:p w14:paraId="327DBC2F" w14:textId="77777777" w:rsidR="00191352" w:rsidRPr="00B3280C" w:rsidRDefault="00191352" w:rsidP="1CC9A106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cstheme="minorBidi"/>
                <w:sz w:val="20"/>
              </w:rPr>
            </w:pPr>
          </w:p>
        </w:tc>
        <w:tc>
          <w:tcPr>
            <w:tcW w:w="2257" w:type="dxa"/>
          </w:tcPr>
          <w:p w14:paraId="1CA9314B" w14:textId="17499B6B" w:rsidR="00191352" w:rsidRPr="00B3280C" w:rsidRDefault="00191352" w:rsidP="1CC9A106">
            <w:pPr>
              <w:spacing w:line="259" w:lineRule="auto"/>
              <w:rPr>
                <w:rFonts w:cstheme="minorBidi"/>
                <w:sz w:val="20"/>
              </w:rPr>
            </w:pPr>
            <w:r>
              <w:t>Rekomendacja Wykonawcy – dobre praktyki w zakresie retencjonowania wody deszczowej</w:t>
            </w:r>
          </w:p>
        </w:tc>
        <w:tc>
          <w:tcPr>
            <w:tcW w:w="4573" w:type="dxa"/>
          </w:tcPr>
          <w:p w14:paraId="5E251B13" w14:textId="3F57E263" w:rsidR="00191352" w:rsidRDefault="00191352" w:rsidP="00191352">
            <w:pPr>
              <w:spacing w:line="259" w:lineRule="auto"/>
              <w:contextualSpacing/>
              <w:jc w:val="both"/>
            </w:pPr>
            <w:r>
              <w:t xml:space="preserve">Wykonawca zobowiązany jest do przygotowania i przedstawienia Zamawiającemu zaktualizowanego raportu, o którym mowa w  Tabeli 2, zgodnie z wymogami wskazanymi w tej tabeli dla raportu przekazywanego w Etapie I. Aktualizacja raportu polega na uzupełnienie go o Wyniki Prac B+R oraz: </w:t>
            </w:r>
          </w:p>
          <w:p w14:paraId="45C0E858" w14:textId="0385F8BC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>wskazanie wniosków z zastosowania Demonstratora Systemu A;</w:t>
            </w:r>
          </w:p>
          <w:p w14:paraId="149E4659" w14:textId="58B0C4B8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 xml:space="preserve">dokumentację fotograficzną Demonstratora Systemu A, </w:t>
            </w:r>
          </w:p>
          <w:p w14:paraId="16FD77A9" w14:textId="4B01F62E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 xml:space="preserve">wnioski dotyczące projektowania Systemu A, </w:t>
            </w:r>
          </w:p>
          <w:p w14:paraId="14E45222" w14:textId="3502F0BD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>wnioski praktyczne dotyczące zastosowanego Systemu A,</w:t>
            </w:r>
          </w:p>
          <w:p w14:paraId="162F9D9F" w14:textId="60FC11CB" w:rsidR="00191352" w:rsidRPr="00191352" w:rsidRDefault="00191352" w:rsidP="00191352">
            <w:pPr>
              <w:pStyle w:val="Akapitzlist"/>
              <w:numPr>
                <w:ilvl w:val="0"/>
                <w:numId w:val="41"/>
              </w:numPr>
              <w:spacing w:line="259" w:lineRule="auto"/>
              <w:jc w:val="both"/>
            </w:pPr>
            <w:r>
              <w:t>wnioski dotyczące skalowalności  i replikowalności Systemu A.</w:t>
            </w:r>
          </w:p>
          <w:p w14:paraId="3BBEAA3D" w14:textId="77777777" w:rsidR="00191352" w:rsidRDefault="00191352" w:rsidP="00191352">
            <w:pPr>
              <w:spacing w:line="259" w:lineRule="auto"/>
              <w:contextualSpacing/>
              <w:jc w:val="both"/>
            </w:pPr>
          </w:p>
          <w:p w14:paraId="1C95B8F5" w14:textId="77777777" w:rsidR="00191352" w:rsidRDefault="00191352" w:rsidP="00191352">
            <w:pPr>
              <w:spacing w:line="259" w:lineRule="auto"/>
              <w:contextualSpacing/>
              <w:jc w:val="both"/>
            </w:pPr>
            <w:r>
              <w:t xml:space="preserve">W przypadku uzyskania w Etapie II Wyniku Pozytywnego Końcowego raport zostanie również opublikowany na dedykowanej dla </w:t>
            </w:r>
            <w:r>
              <w:lastRenderedPageBreak/>
              <w:t xml:space="preserve">Przedsięwzięcia stronie przygotowanej przez Zamawiającego. </w:t>
            </w:r>
          </w:p>
          <w:p w14:paraId="36E55DD4" w14:textId="77777777" w:rsidR="00191352" w:rsidRDefault="00191352" w:rsidP="00191352">
            <w:pPr>
              <w:spacing w:line="259" w:lineRule="auto"/>
              <w:contextualSpacing/>
              <w:jc w:val="both"/>
            </w:pPr>
          </w:p>
          <w:p w14:paraId="21D4C90A" w14:textId="050490F9" w:rsidR="00191352" w:rsidRPr="00B3280C" w:rsidRDefault="00191352" w:rsidP="1CC9A106">
            <w:pPr>
              <w:spacing w:line="259" w:lineRule="auto"/>
              <w:contextualSpacing/>
              <w:jc w:val="both"/>
              <w:rPr>
                <w:rFonts w:eastAsia="Calibri" w:cstheme="minorBidi"/>
                <w:sz w:val="20"/>
              </w:rPr>
            </w:pPr>
            <w:r>
              <w:t>Aktualizacja raportu może zawierać inne informacje sporządzone przez Wykonawcę, a służące celom Przedsięwzięcia określonym w Rozdziale I Regulaminu, do przedstawienia postulatów zmian prawnych w zakresie zidentyfikowanych „wąskich gardeł” dla wdrożenia systemów do magazynowania i retencjonowania wody deszczowej.</w:t>
            </w:r>
          </w:p>
        </w:tc>
        <w:tc>
          <w:tcPr>
            <w:tcW w:w="1953" w:type="dxa"/>
          </w:tcPr>
          <w:p w14:paraId="7B314059" w14:textId="3E21D5D1" w:rsidR="00191352" w:rsidRPr="00B3280C" w:rsidRDefault="00191352" w:rsidP="1CC9A106">
            <w:pPr>
              <w:spacing w:line="259" w:lineRule="auto"/>
              <w:contextualSpacing/>
              <w:rPr>
                <w:rFonts w:eastAsia="Calibri" w:cstheme="minorBidi"/>
                <w:color w:val="000000" w:themeColor="text1"/>
                <w:sz w:val="20"/>
              </w:rPr>
            </w:pPr>
            <w:r w:rsidRPr="1CC9A106">
              <w:rPr>
                <w:rFonts w:eastAsia="Calibri" w:cstheme="minorBidi"/>
                <w:color w:val="000000" w:themeColor="text1"/>
                <w:sz w:val="20"/>
              </w:rPr>
              <w:lastRenderedPageBreak/>
              <w:t>W Terminie Doręczenia Wyników Prac Etapu II</w:t>
            </w:r>
          </w:p>
        </w:tc>
      </w:tr>
    </w:tbl>
    <w:p w14:paraId="065547F6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75BC960" w14:textId="186F19E5" w:rsidR="001F0F7D" w:rsidRPr="00AD1C6F" w:rsidRDefault="00682783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Wyniki Prac Etapu II muszą zostać przekazane Zamawiającemu w Terminie Doręczenia Wyników Prac Etapu II, określonym w </w:t>
      </w:r>
      <w:r w:rsidR="003E70D9" w:rsidRPr="7C3446BF">
        <w:rPr>
          <w:lang w:eastAsia="pl-PL"/>
        </w:rPr>
        <w:fldChar w:fldCharType="begin"/>
      </w:r>
      <w:r w:rsidR="003E70D9" w:rsidRPr="7C3446BF">
        <w:rPr>
          <w:lang w:eastAsia="pl-PL"/>
        </w:rPr>
        <w:instrText xml:space="preserve"> REF _Ref71549041 \h  \* MERGEFORMAT </w:instrText>
      </w:r>
      <w:r w:rsidR="003E70D9" w:rsidRPr="7C3446BF">
        <w:rPr>
          <w:lang w:eastAsia="pl-PL"/>
        </w:rPr>
      </w:r>
      <w:r w:rsidR="003E70D9" w:rsidRPr="7C3446BF">
        <w:rPr>
          <w:lang w:eastAsia="pl-PL"/>
        </w:rPr>
        <w:fldChar w:fldCharType="separate"/>
      </w:r>
      <w:r w:rsidR="003E70D9" w:rsidRPr="7C3446BF">
        <w:rPr>
          <w:lang w:eastAsia="pl-PL"/>
        </w:rPr>
        <w:t>Tabeli 1. Harmonogram Przedsięwzięcia</w:t>
      </w:r>
      <w:r w:rsidR="003E70D9" w:rsidRPr="7C3446BF">
        <w:rPr>
          <w:lang w:eastAsia="pl-PL"/>
        </w:rPr>
        <w:fldChar w:fldCharType="end"/>
      </w:r>
      <w:r w:rsidR="003E70D9" w:rsidRPr="7C3446BF">
        <w:rPr>
          <w:lang w:eastAsia="pl-PL"/>
        </w:rPr>
        <w:t xml:space="preserve"> </w:t>
      </w:r>
      <w:r w:rsidRPr="7C3446BF">
        <w:rPr>
          <w:lang w:eastAsia="pl-PL"/>
        </w:rPr>
        <w:t>tego Załącznika i w formie określonej tym Załącznikiem oraz Umową.</w:t>
      </w:r>
      <w:bookmarkStart w:id="193" w:name="_Toc69200598"/>
      <w:bookmarkStart w:id="194" w:name="_Toc69201148"/>
      <w:bookmarkStart w:id="195" w:name="_Toc69201244"/>
      <w:bookmarkEnd w:id="193"/>
      <w:bookmarkEnd w:id="194"/>
      <w:bookmarkEnd w:id="195"/>
    </w:p>
    <w:p w14:paraId="34920403" w14:textId="77777777" w:rsidR="007A032B" w:rsidRPr="00AD1C6F" w:rsidRDefault="007A032B" w:rsidP="0048651E">
      <w:pPr>
        <w:pStyle w:val="Nagwek2"/>
        <w:numPr>
          <w:ilvl w:val="1"/>
          <w:numId w:val="7"/>
        </w:numPr>
        <w:spacing w:line="259" w:lineRule="auto"/>
        <w:ind w:left="426"/>
      </w:pPr>
      <w:bookmarkStart w:id="196" w:name="_Toc69994511"/>
      <w:bookmarkStart w:id="197" w:name="_Ref71715029"/>
      <w:bookmarkStart w:id="198" w:name="_Toc72409408"/>
      <w:r w:rsidRPr="7C3446BF">
        <w:t xml:space="preserve">Rozruch Systemu </w:t>
      </w:r>
      <w:r w:rsidRPr="7C3446BF">
        <w:rPr>
          <w:rFonts w:eastAsia="Calibri" w:cstheme="minorBidi"/>
          <w:lang w:eastAsia="pl-PL"/>
        </w:rPr>
        <w:t xml:space="preserve">dla </w:t>
      </w:r>
      <w:r w:rsidRPr="7C3446BF">
        <w:rPr>
          <w:rFonts w:cstheme="minorBidi"/>
        </w:rPr>
        <w:t>Demonstratora A oraz Demonstratora B</w:t>
      </w:r>
      <w:bookmarkEnd w:id="196"/>
      <w:bookmarkEnd w:id="197"/>
      <w:bookmarkEnd w:id="198"/>
    </w:p>
    <w:p w14:paraId="60B0C32D" w14:textId="526CF9AF" w:rsidR="007A032B" w:rsidRPr="00AD1C6F" w:rsidRDefault="007A032B" w:rsidP="00B3280C">
      <w:pPr>
        <w:spacing w:before="240"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Zamawiający wymaga uruchomienia i wykonania prób dla wszystkich urządzeń i instalacji wchodzących w skład Demonstratora Systemu Budynku Jednorodzinnego oraz Demonstratora Systemu Budynku Szkoły. Ponadto wyma</w:t>
      </w:r>
      <w:r w:rsidR="00946E30" w:rsidRPr="7C3446BF">
        <w:rPr>
          <w:rFonts w:eastAsia="Calibri"/>
          <w:color w:val="000000" w:themeColor="text1"/>
          <w:lang w:eastAsia="pl-PL"/>
        </w:rPr>
        <w:t>ga</w:t>
      </w:r>
      <w:r w:rsidRPr="7C3446BF">
        <w:rPr>
          <w:rFonts w:eastAsia="Calibri"/>
          <w:color w:val="000000" w:themeColor="text1"/>
          <w:lang w:eastAsia="pl-PL"/>
        </w:rPr>
        <w:t xml:space="preserve"> również wszelkich innych działań niezbędnych do normalnej eksploatacji </w:t>
      </w:r>
      <w:r w:rsidR="00652A3C" w:rsidRPr="7C3446BF">
        <w:rPr>
          <w:rFonts w:eastAsia="Calibri"/>
          <w:color w:val="000000" w:themeColor="text1"/>
          <w:lang w:eastAsia="pl-PL"/>
        </w:rPr>
        <w:t>Demonstratorów Systemu przez</w:t>
      </w:r>
      <w:r w:rsidRPr="7C3446BF">
        <w:rPr>
          <w:rFonts w:eastAsia="Calibri"/>
          <w:color w:val="000000" w:themeColor="text1"/>
          <w:lang w:eastAsia="pl-PL"/>
        </w:rPr>
        <w:t xml:space="preserve"> Użytkownik</w:t>
      </w:r>
      <w:r w:rsidR="00652A3C" w:rsidRPr="7C3446BF">
        <w:rPr>
          <w:rFonts w:eastAsia="Calibri"/>
          <w:color w:val="000000" w:themeColor="text1"/>
          <w:lang w:eastAsia="pl-PL"/>
        </w:rPr>
        <w:t>ów</w:t>
      </w:r>
      <w:r w:rsidRPr="7C3446BF">
        <w:rPr>
          <w:rFonts w:eastAsia="Calibri"/>
          <w:color w:val="000000" w:themeColor="text1"/>
          <w:lang w:eastAsia="pl-PL"/>
        </w:rPr>
        <w:t xml:space="preserve">. Próby mają obejmować, ale nie powinny być ograniczone jedynie do: </w:t>
      </w:r>
    </w:p>
    <w:p w14:paraId="5F765668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mechanicznego, czyli sprawdzenia działania Systemu Demonstracyjnego w docelowej Lokalizacji bez Substratów, przeprowadzonego w warunkach „na sucho” dla każdego budowlanego, mechanicznego, elektrycznego i pomiarowego elementu Demonstratora Systemu,</w:t>
      </w:r>
    </w:p>
    <w:p w14:paraId="59DDAFF1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hydraulicznego, czyli sprawdzenia działania Systemu Demonstracyjnego w docelowej Lokalizacji, przeprowadzonego w warunkach „na mokro” z wykorzystaniem wody deszczowej lub wodociągowej,</w:t>
      </w:r>
    </w:p>
    <w:p w14:paraId="28B39A6D" w14:textId="2A899410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technologicznego Demonstratora Systemu, w tym badania procesowego potwierdzającego skuteczność opracowanych Funkcji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1BA8081C" w14:textId="77777777" w:rsidR="00B06FDE" w:rsidRPr="00AD1C6F" w:rsidRDefault="00B06FDE" w:rsidP="00B3280C">
      <w:p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</w:p>
    <w:p w14:paraId="1DFA3E9F" w14:textId="5BFBC82D" w:rsidR="007A032B" w:rsidRPr="00AD1C6F" w:rsidRDefault="00652A3C" w:rsidP="00B3280C">
      <w:pPr>
        <w:spacing w:after="160" w:line="259" w:lineRule="auto"/>
        <w:contextualSpacing/>
        <w:jc w:val="both"/>
        <w:rPr>
          <w:sz w:val="16"/>
          <w:szCs w:val="16"/>
        </w:rPr>
      </w:pPr>
      <w:r w:rsidRPr="7C3446BF">
        <w:rPr>
          <w:rFonts w:eastAsia="Calibri"/>
          <w:color w:val="000000" w:themeColor="text1"/>
          <w:lang w:eastAsia="pl-PL"/>
        </w:rPr>
        <w:t>Rozruch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powinien trwać taką ilość czasu</w:t>
      </w:r>
      <w:r w:rsidRPr="7C3446BF">
        <w:rPr>
          <w:rFonts w:eastAsia="Calibri"/>
          <w:color w:val="000000" w:themeColor="text1"/>
          <w:lang w:eastAsia="pl-PL"/>
        </w:rPr>
        <w:t>,</w:t>
      </w:r>
      <w:r w:rsidR="00B06FDE" w:rsidRPr="7C3446BF">
        <w:rPr>
          <w:rFonts w:eastAsia="Calibri"/>
          <w:color w:val="000000" w:themeColor="text1"/>
          <w:lang w:eastAsia="pl-PL"/>
        </w:rPr>
        <w:t xml:space="preserve"> by sprawność</w:t>
      </w:r>
      <w:r w:rsidR="00951D78" w:rsidRPr="7C3446BF">
        <w:rPr>
          <w:rFonts w:eastAsia="Calibri"/>
          <w:color w:val="000000" w:themeColor="text1"/>
          <w:lang w:eastAsia="pl-PL"/>
        </w:rPr>
        <w:t xml:space="preserve">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, jakość dostarczanej wody i niezawodność </w:t>
      </w:r>
      <w:r w:rsidR="00951D78" w:rsidRPr="7C3446BF">
        <w:rPr>
          <w:rFonts w:eastAsia="Calibri"/>
          <w:color w:val="000000" w:themeColor="text1"/>
          <w:lang w:eastAsia="pl-PL"/>
        </w:rPr>
        <w:t xml:space="preserve">pracy </w:t>
      </w:r>
      <w:r w:rsidR="00B06FDE" w:rsidRPr="7C3446BF">
        <w:rPr>
          <w:rFonts w:eastAsia="Calibri"/>
          <w:color w:val="000000" w:themeColor="text1"/>
          <w:lang w:eastAsia="pl-PL"/>
        </w:rPr>
        <w:t>gw</w:t>
      </w:r>
      <w:r w:rsidRPr="7C3446BF">
        <w:rPr>
          <w:rFonts w:eastAsia="Calibri"/>
          <w:color w:val="000000" w:themeColor="text1"/>
          <w:lang w:eastAsia="pl-PL"/>
        </w:rPr>
        <w:t>arantowały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prawidłowe przeprowadzenie Testów. Wykonawca sam określa czas, jaki powinien przeznaczyć na rozruch Systemu</w:t>
      </w:r>
      <w:r w:rsidR="00946E30" w:rsidRPr="7C3446BF">
        <w:rPr>
          <w:rFonts w:eastAsia="Calibri"/>
          <w:color w:val="000000" w:themeColor="text1"/>
          <w:lang w:eastAsia="pl-PL"/>
        </w:rPr>
        <w:t>, jednak nie powinien on trwać krócej niż 2 tygodnie</w:t>
      </w:r>
      <w:r w:rsidR="00B06FDE" w:rsidRPr="7C3446BF">
        <w:rPr>
          <w:rFonts w:eastAsia="Calibri"/>
          <w:color w:val="000000" w:themeColor="text1"/>
          <w:lang w:eastAsia="pl-PL"/>
        </w:rPr>
        <w:t xml:space="preserve">. </w:t>
      </w:r>
      <w:r w:rsidR="007A032B" w:rsidRPr="7C3446BF">
        <w:rPr>
          <w:rFonts w:eastAsia="Calibri"/>
          <w:color w:val="000000" w:themeColor="text1"/>
          <w:lang w:eastAsia="pl-PL"/>
        </w:rPr>
        <w:t xml:space="preserve">Zamawiający zastrzega sobie prawo do uczestnictwa podczas </w:t>
      </w:r>
      <w:r w:rsidR="00946E30" w:rsidRPr="7C3446BF">
        <w:rPr>
          <w:rFonts w:eastAsia="Calibri"/>
          <w:color w:val="000000" w:themeColor="text1"/>
          <w:lang w:eastAsia="pl-PL"/>
        </w:rPr>
        <w:t>rozruchu.</w:t>
      </w:r>
    </w:p>
    <w:p w14:paraId="4DD85457" w14:textId="43AE677C" w:rsidR="00AC51B4" w:rsidRPr="00AD1C6F" w:rsidRDefault="001F0F7D" w:rsidP="0048651E">
      <w:pPr>
        <w:pStyle w:val="Nagwek2"/>
        <w:numPr>
          <w:ilvl w:val="1"/>
          <w:numId w:val="34"/>
        </w:numPr>
        <w:spacing w:line="259" w:lineRule="auto"/>
        <w:ind w:left="426"/>
        <w:rPr>
          <w:rFonts w:cstheme="minorBidi"/>
        </w:rPr>
      </w:pPr>
      <w:bookmarkStart w:id="199" w:name="_Ref71548599"/>
      <w:bookmarkStart w:id="200" w:name="_Toc72409409"/>
      <w:r w:rsidRPr="7C3446BF">
        <w:rPr>
          <w:rFonts w:cstheme="minorBidi"/>
        </w:rPr>
        <w:t>Testy Sytemu dla Demonstratora A oraz Demonstratora B</w:t>
      </w:r>
      <w:bookmarkEnd w:id="199"/>
      <w:bookmarkEnd w:id="200"/>
    </w:p>
    <w:p w14:paraId="40CAAE8A" w14:textId="79412F65" w:rsidR="005B0791" w:rsidRPr="00AD1C6F" w:rsidRDefault="003041C5" w:rsidP="00B3280C">
      <w:pPr>
        <w:spacing w:before="240" w:line="259" w:lineRule="auto"/>
        <w:jc w:val="both"/>
        <w:rPr>
          <w:color w:val="000000" w:themeColor="text1"/>
          <w:sz w:val="20"/>
          <w:szCs w:val="20"/>
        </w:rPr>
      </w:pPr>
      <w:r w:rsidRPr="7C3446BF">
        <w:rPr>
          <w:rFonts w:eastAsia="Calibri"/>
          <w:color w:val="000000" w:themeColor="text1"/>
          <w:lang w:eastAsia="pl-PL"/>
        </w:rPr>
        <w:t xml:space="preserve">Testy Systemu dla Demonstratora A oraz Demonstratora B rozpoczną się </w:t>
      </w:r>
      <w:r w:rsidR="009D3328" w:rsidRPr="7C3446BF">
        <w:rPr>
          <w:rFonts w:eastAsia="Calibri"/>
          <w:color w:val="000000" w:themeColor="text1"/>
          <w:lang w:eastAsia="pl-PL"/>
        </w:rPr>
        <w:t xml:space="preserve">nie wcześniej niż 7 dni </w:t>
      </w:r>
      <w:r w:rsidR="00652A3C" w:rsidRPr="7C3446BF">
        <w:rPr>
          <w:rFonts w:eastAsia="Calibri"/>
          <w:color w:val="000000" w:themeColor="text1"/>
          <w:lang w:eastAsia="pl-PL"/>
        </w:rPr>
        <w:t>po</w:t>
      </w:r>
      <w:r w:rsidRPr="7C3446BF">
        <w:rPr>
          <w:rFonts w:eastAsia="Calibri"/>
          <w:color w:val="000000" w:themeColor="text1"/>
          <w:lang w:eastAsia="pl-PL"/>
        </w:rPr>
        <w:t xml:space="preserve"> przekazaniu przez Wykonawcę Wyników Prac Eta</w:t>
      </w:r>
      <w:r w:rsidR="003E70D9" w:rsidRPr="7C3446BF">
        <w:rPr>
          <w:rFonts w:eastAsia="Calibri"/>
          <w:color w:val="000000" w:themeColor="text1"/>
          <w:lang w:eastAsia="pl-PL"/>
        </w:rPr>
        <w:t xml:space="preserve">pu II przedstawionych w </w:t>
      </w:r>
      <w:r w:rsidR="003E70D9" w:rsidRPr="7C3446BF">
        <w:rPr>
          <w:rFonts w:eastAsia="Calibri"/>
          <w:color w:val="000000" w:themeColor="text1"/>
          <w:lang w:eastAsia="pl-PL"/>
        </w:rPr>
        <w:fldChar w:fldCharType="begin"/>
      </w:r>
      <w:r w:rsidR="003E70D9" w:rsidRPr="7C3446BF">
        <w:rPr>
          <w:rFonts w:eastAsia="Calibri"/>
          <w:color w:val="000000" w:themeColor="text1"/>
          <w:lang w:eastAsia="pl-PL"/>
        </w:rPr>
        <w:instrText xml:space="preserve"> REF _Ref71548982 \h  \* MERGEFORMAT </w:instrText>
      </w:r>
      <w:r w:rsidR="003E70D9" w:rsidRPr="7C3446BF">
        <w:rPr>
          <w:rFonts w:eastAsia="Calibri"/>
          <w:color w:val="000000" w:themeColor="text1"/>
          <w:lang w:eastAsia="pl-PL"/>
        </w:rPr>
      </w:r>
      <w:r w:rsidR="003E70D9" w:rsidRPr="7C3446BF">
        <w:rPr>
          <w:rFonts w:eastAsia="Calibri"/>
          <w:color w:val="000000" w:themeColor="text1"/>
          <w:lang w:eastAsia="pl-PL"/>
        </w:rPr>
        <w:fldChar w:fldCharType="separate"/>
      </w:r>
      <w:r w:rsidR="003E70D9" w:rsidRPr="7C3446BF">
        <w:rPr>
          <w:rFonts w:eastAsia="Calibri"/>
          <w:color w:val="000000" w:themeColor="text1"/>
          <w:lang w:eastAsia="pl-PL"/>
        </w:rPr>
        <w:t>Tabeli 5</w:t>
      </w:r>
      <w:r w:rsidR="003E70D9" w:rsidRPr="7C3446BF">
        <w:rPr>
          <w:rFonts w:eastAsia="Calibri"/>
          <w:color w:val="000000" w:themeColor="text1"/>
          <w:lang w:eastAsia="pl-PL"/>
        </w:rPr>
        <w:fldChar w:fldCharType="end"/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956763D" w14:textId="0B68D466" w:rsidR="00231467" w:rsidRPr="00AD1C6F" w:rsidRDefault="000761F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lastRenderedPageBreak/>
        <w:t>Wykonawca przy współudziale z Zamawiającym</w:t>
      </w:r>
      <w:r w:rsidR="00D7148E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E16E2C">
        <w:rPr>
          <w:rFonts w:ascii="Calibri" w:eastAsia="Calibri" w:hAnsi="Calibri" w:cs="Calibri"/>
          <w:color w:val="000000" w:themeColor="text1"/>
        </w:rPr>
        <w:t xml:space="preserve">oraz Partnerem Strategicznym </w:t>
      </w:r>
      <w:r w:rsidR="00D7148E" w:rsidRPr="7C3446BF">
        <w:rPr>
          <w:rFonts w:ascii="Calibri" w:eastAsia="Calibri" w:hAnsi="Calibri" w:cs="Calibri"/>
          <w:color w:val="000000" w:themeColor="text1"/>
        </w:rPr>
        <w:t>przeprowadzi Testy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Systemu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Demonstratora A oraz Demonstratora B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mające na celu </w:t>
      </w:r>
      <w:r w:rsidR="00A94975">
        <w:rPr>
          <w:rFonts w:ascii="Calibri" w:eastAsia="Calibri" w:hAnsi="Calibri" w:cs="Calibri"/>
          <w:color w:val="000000" w:themeColor="text1"/>
        </w:rPr>
        <w:t xml:space="preserve">weryfikację zgodności z projektem,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poprawności jego działania oraz spełnienia wymagań </w:t>
      </w:r>
      <w:r w:rsidR="00231467" w:rsidRPr="7C3446BF">
        <w:rPr>
          <w:rFonts w:eastAsia="Calibri"/>
          <w:color w:val="000000" w:themeColor="text1"/>
          <w:lang w:eastAsia="pl-PL"/>
        </w:rPr>
        <w:t>Obligatoryjnych OB</w:t>
      </w:r>
      <w:r w:rsidR="003347E7" w:rsidRPr="7C3446BF">
        <w:rPr>
          <w:rFonts w:eastAsia="Calibri"/>
          <w:color w:val="000000" w:themeColor="text1"/>
          <w:lang w:eastAsia="pl-PL"/>
        </w:rPr>
        <w:t>L1.1-OBL1.7, OBL1.10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>OBL.1.11, OBL.1.13</w:t>
      </w:r>
      <w:r w:rsidR="00EB6D58" w:rsidRPr="7C3446BF">
        <w:rPr>
          <w:rFonts w:eastAsia="Calibri"/>
          <w:color w:val="000000" w:themeColor="text1"/>
          <w:lang w:eastAsia="pl-PL"/>
        </w:rPr>
        <w:t>-</w:t>
      </w:r>
      <w:r w:rsidR="003347E7" w:rsidRPr="7C3446BF">
        <w:rPr>
          <w:rFonts w:eastAsia="Calibri"/>
          <w:color w:val="000000" w:themeColor="text1"/>
          <w:lang w:eastAsia="pl-PL"/>
        </w:rPr>
        <w:t>OBL1.17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OBL1.24 - OBL1.29 </w:t>
      </w:r>
      <w:r w:rsidR="00231467" w:rsidRPr="7C3446BF">
        <w:rPr>
          <w:rFonts w:eastAsia="Calibri"/>
          <w:color w:val="000000" w:themeColor="text1"/>
          <w:lang w:eastAsia="pl-PL"/>
        </w:rPr>
        <w:t>i parametrów KON1.1A – KON1.6A</w:t>
      </w:r>
      <w:r w:rsidR="003347E7" w:rsidRPr="7C3446BF">
        <w:rPr>
          <w:rFonts w:eastAsia="Calibri"/>
          <w:color w:val="000000" w:themeColor="text1"/>
          <w:lang w:eastAsia="pl-PL"/>
        </w:rPr>
        <w:t>,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OBL.2.1A </w:t>
      </w:r>
      <w:r w:rsidR="0009327B" w:rsidRPr="7C3446BF">
        <w:rPr>
          <w:rFonts w:eastAsia="Calibri"/>
          <w:color w:val="000000" w:themeColor="text1"/>
          <w:lang w:eastAsia="pl-PL"/>
        </w:rPr>
        <w:t xml:space="preserve">dla Demonstratora A oraz </w:t>
      </w:r>
      <w:r w:rsidR="003347E7" w:rsidRPr="7C3446BF">
        <w:rPr>
          <w:rFonts w:eastAsia="Calibri"/>
          <w:color w:val="000000" w:themeColor="text1"/>
          <w:lang w:eastAsia="pl-PL"/>
        </w:rPr>
        <w:t>KON1.1B – KON1.6B,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dla Demonstratora B, </w:t>
      </w:r>
      <w:r w:rsidR="00231467" w:rsidRPr="7C3446BF">
        <w:rPr>
          <w:rFonts w:ascii="Calibri" w:eastAsia="Calibri" w:hAnsi="Calibri" w:cs="Calibri"/>
          <w:color w:val="000000" w:themeColor="text1"/>
        </w:rPr>
        <w:t>przedstawionych w Załączniku 1 do Regulaminu. Wyniki Testów Systemu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Demonstratora A i Demonstratora B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będą podlegać ocenie</w:t>
      </w:r>
      <w:r w:rsidR="0009327B" w:rsidRPr="7C3446BF">
        <w:rPr>
          <w:rFonts w:ascii="Calibri" w:eastAsia="Calibri" w:hAnsi="Calibri" w:cs="Calibri"/>
          <w:color w:val="000000" w:themeColor="text1"/>
        </w:rPr>
        <w:t>.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3584763" w14:textId="6807A2CA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CB78333" w14:textId="72129D76" w:rsidR="00231467" w:rsidRPr="00AD1C6F" w:rsidRDefault="00D7148E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Wykonawca przy współudziale z Zamawiającym</w:t>
      </w:r>
      <w:r w:rsidR="00B135FF" w:rsidRPr="00B135FF">
        <w:t xml:space="preserve"> </w:t>
      </w:r>
      <w:r w:rsidR="00B135FF" w:rsidRPr="00B135FF">
        <w:rPr>
          <w:rFonts w:ascii="Calibri" w:eastAsia="Calibri" w:hAnsi="Calibri" w:cs="Calibri"/>
          <w:color w:val="000000" w:themeColor="text1"/>
          <w:u w:val="single"/>
        </w:rPr>
        <w:t>oraz Partnerem Strategicznym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przeprowadzi następujące testy Systemu</w:t>
      </w:r>
      <w:r w:rsidR="0009327B" w:rsidRPr="7C3446BF">
        <w:rPr>
          <w:rFonts w:ascii="Calibri" w:eastAsia="Calibri" w:hAnsi="Calibri" w:cs="Calibri"/>
          <w:color w:val="000000" w:themeColor="text1"/>
          <w:u w:val="single"/>
        </w:rPr>
        <w:t xml:space="preserve"> Demonstratora A oraz Demonstratora B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</w:t>
      </w:r>
    </w:p>
    <w:p w14:paraId="4730F419" w14:textId="0624C1A2" w:rsidR="00231467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</w:t>
      </w:r>
      <w:r w:rsidR="00231467" w:rsidRPr="7C3446BF">
        <w:rPr>
          <w:rFonts w:eastAsia="Calibri"/>
          <w:lang w:eastAsia="pl-PL"/>
        </w:rPr>
        <w:t xml:space="preserve"> </w:t>
      </w:r>
      <w:r w:rsidR="00E03AA3" w:rsidRPr="7C3446BF">
        <w:rPr>
          <w:rFonts w:eastAsia="Calibri"/>
          <w:lang w:eastAsia="pl-PL"/>
        </w:rPr>
        <w:t xml:space="preserve">1A. Test </w:t>
      </w:r>
      <w:r w:rsidR="00231467" w:rsidRPr="7C3446BF">
        <w:rPr>
          <w:rFonts w:eastAsia="Calibri"/>
          <w:lang w:eastAsia="pl-PL"/>
        </w:rPr>
        <w:t>jakościow</w:t>
      </w:r>
      <w:r w:rsidR="00E03AA3" w:rsidRPr="7C3446BF">
        <w:rPr>
          <w:rFonts w:eastAsia="Calibri"/>
          <w:lang w:eastAsia="pl-PL"/>
        </w:rPr>
        <w:t xml:space="preserve">y dla Budynku Jednorodzinnego </w:t>
      </w:r>
    </w:p>
    <w:p w14:paraId="1FB8417A" w14:textId="10D074B1" w:rsidR="0009327B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</w:t>
      </w:r>
      <w:r w:rsidR="00E03AA3" w:rsidRPr="7C3446BF">
        <w:rPr>
          <w:rFonts w:eastAsia="Calibri"/>
          <w:lang w:eastAsia="pl-PL"/>
        </w:rPr>
        <w:t xml:space="preserve">2A. Test </w:t>
      </w:r>
      <w:r w:rsidR="003347E7" w:rsidRPr="7C3446BF">
        <w:rPr>
          <w:rFonts w:eastAsia="Calibri"/>
          <w:lang w:eastAsia="pl-PL"/>
        </w:rPr>
        <w:t xml:space="preserve">30 dniowe </w:t>
      </w:r>
      <w:r w:rsidR="00E03AA3" w:rsidRPr="7C3446BF">
        <w:rPr>
          <w:rFonts w:eastAsia="Calibri"/>
          <w:lang w:eastAsia="pl-PL"/>
        </w:rPr>
        <w:t xml:space="preserve">ilościowy dla Budynku Jednorodzinnego </w:t>
      </w:r>
    </w:p>
    <w:p w14:paraId="4215AEA4" w14:textId="4F0F3D6F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1B. Test jakościowy dla Budynku Szkoły </w:t>
      </w:r>
    </w:p>
    <w:p w14:paraId="54D99554" w14:textId="5E2BBA6E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 2B. Test 30 dniowe ilościowy dla Budynku Szkoły</w:t>
      </w:r>
    </w:p>
    <w:p w14:paraId="57ECDC85" w14:textId="313130D6" w:rsidR="00A93298" w:rsidRPr="00AD1C6F" w:rsidRDefault="00A9329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72B4028" w14:textId="1F4554F1" w:rsidR="00E8056A" w:rsidRPr="00AD1C6F" w:rsidRDefault="00E8056A" w:rsidP="00B3280C">
      <w:pPr>
        <w:spacing w:line="259" w:lineRule="auto"/>
        <w:jc w:val="both"/>
      </w:pPr>
      <w:r w:rsidRPr="7C3446BF">
        <w:t>Procedura Testowa 1A oraz 2A rozpoczyna się tego samego dnia.</w:t>
      </w:r>
    </w:p>
    <w:p w14:paraId="6842A325" w14:textId="03023038" w:rsidR="00DA1441" w:rsidRPr="00AD1C6F" w:rsidRDefault="00DA1441" w:rsidP="00B3280C">
      <w:pPr>
        <w:spacing w:line="259" w:lineRule="auto"/>
        <w:jc w:val="both"/>
      </w:pPr>
      <w:r w:rsidRPr="7C3446BF">
        <w:t xml:space="preserve">Procedura Testowa 1B oraz 2B rozpoczyna się tego samego dnia. </w:t>
      </w:r>
    </w:p>
    <w:p w14:paraId="1397A8F7" w14:textId="77777777" w:rsidR="00E8056A" w:rsidRPr="00AD1C6F" w:rsidRDefault="00E8056A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ACA0A9C" w14:textId="65325B7E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</w:t>
      </w:r>
      <w:r w:rsidR="00B507F7" w:rsidRPr="7C3446BF">
        <w:rPr>
          <w:rFonts w:ascii="Calibri" w:eastAsia="Calibri" w:hAnsi="Calibri" w:cs="Calibri"/>
          <w:color w:val="000000" w:themeColor="text1"/>
        </w:rPr>
        <w:t>Demonstratora A oraz Demonstratora B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 na skutek: </w:t>
      </w:r>
    </w:p>
    <w:p w14:paraId="2405BA92" w14:textId="1F7B8280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awarii urządzeń pomiarowych wykorzystywanych w trakcie Testów Systemu do retencjonowania i oczyszczania wody deszczowej,</w:t>
      </w:r>
    </w:p>
    <w:p w14:paraId="0AD339DA" w14:textId="43C46D45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 takich jak np. przerwa w dostawie energii elektrycznej do środowiska testowego, w którym prow</w:t>
      </w:r>
      <w:r w:rsidR="00B507F7" w:rsidRPr="7C3446BF">
        <w:rPr>
          <w:rFonts w:ascii="Calibri" w:eastAsia="Calibri" w:hAnsi="Calibri" w:cs="Calibri"/>
          <w:color w:val="000000" w:themeColor="text1"/>
        </w:rPr>
        <w:t>adzone są Testy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</w:t>
      </w:r>
      <w:r w:rsidRPr="7C3446BF">
        <w:t xml:space="preserve"> pożar, katastrofa naturalna, stan wojenny lub strajk powszechny, z wyłączeniem stanu epidemi</w:t>
      </w:r>
      <w:r w:rsidR="00A93298" w:rsidRPr="7C3446BF">
        <w:t>i wywołanego wirusem SARS CoV-2</w:t>
      </w:r>
      <w:r w:rsidRPr="7C3446BF">
        <w:t>.</w:t>
      </w:r>
    </w:p>
    <w:p w14:paraId="645F0642" w14:textId="5E94D80F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as prowadzenia Testów </w:t>
      </w:r>
      <w:r w:rsidRPr="7C3446BF">
        <w:rPr>
          <w:rFonts w:ascii="Calibri" w:eastAsia="Calibri" w:hAnsi="Calibri" w:cs="Calibri"/>
          <w:color w:val="000000" w:themeColor="text1"/>
        </w:rPr>
        <w:t>Systemu adekwatnie do czasu trwania ww. okoliczności, lecz nie dłużej niż o 1 miesiąc.</w:t>
      </w:r>
    </w:p>
    <w:p w14:paraId="2C7FF64F" w14:textId="019C0F6B" w:rsidR="00231467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B082B60" w14:textId="2F8E0171" w:rsidR="00A94975" w:rsidRPr="00AD1C6F" w:rsidRDefault="00A94975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W uzasadnionych prz</w:t>
      </w:r>
      <w:r w:rsidR="003D6D96">
        <w:rPr>
          <w:rFonts w:ascii="Calibri" w:eastAsia="Calibri" w:hAnsi="Calibri" w:cs="Calibri"/>
          <w:color w:val="000000" w:themeColor="text1"/>
        </w:rPr>
        <w:t>y</w:t>
      </w:r>
      <w:r>
        <w:rPr>
          <w:rFonts w:ascii="Calibri" w:eastAsia="Calibri" w:hAnsi="Calibri" w:cs="Calibri"/>
          <w:color w:val="000000" w:themeColor="text1"/>
        </w:rPr>
        <w:t xml:space="preserve">padkach Zamawiający razem z Wykonawcą może przeprowadzić ponownie Testy. </w:t>
      </w:r>
    </w:p>
    <w:p w14:paraId="4418F07E" w14:textId="27218CFC" w:rsidR="00231467" w:rsidRPr="00AD1C6F" w:rsidRDefault="00231467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201" w:name="_Toc72409410"/>
      <w:r w:rsidRPr="7C3446BF">
        <w:t>Przygotowanie Środowiska Testowego</w:t>
      </w:r>
      <w:bookmarkEnd w:id="201"/>
      <w:r w:rsidR="00D25B36">
        <w:t xml:space="preserve"> </w:t>
      </w:r>
    </w:p>
    <w:p w14:paraId="0BCEE9AB" w14:textId="60C9C1DE" w:rsidR="00231467" w:rsidRPr="00AD1C6F" w:rsidRDefault="00231467" w:rsidP="00B3280C">
      <w:pPr>
        <w:spacing w:line="259" w:lineRule="auto"/>
      </w:pPr>
      <w:r w:rsidRPr="7C3446BF">
        <w:t>W</w:t>
      </w:r>
      <w:r w:rsidR="007E08A8">
        <w:t>ykonawca</w:t>
      </w:r>
      <w:r w:rsidRPr="7C3446BF">
        <w:t xml:space="preserve"> przygotuje Środowisko Testowe </w:t>
      </w:r>
      <w:r w:rsidR="007E08A8">
        <w:t xml:space="preserve">w Lokalizacji Demonstratora A oraz Demonstratora B </w:t>
      </w:r>
      <w:r w:rsidRPr="7C3446BF">
        <w:t>umoż</w:t>
      </w:r>
      <w:r w:rsidR="00365698" w:rsidRPr="7C3446BF">
        <w:t>liwiające przeprowadzenie Testów</w:t>
      </w:r>
      <w:r w:rsidRPr="7C3446BF">
        <w:t xml:space="preserve"> Systemu</w:t>
      </w:r>
      <w:r w:rsidR="00365698" w:rsidRPr="7C3446BF">
        <w:t xml:space="preserve"> </w:t>
      </w:r>
      <w:r w:rsidR="007E08A8">
        <w:t>dla Budynku Jednorodzinnego</w:t>
      </w:r>
      <w:r w:rsidR="00365698" w:rsidRPr="7C3446BF">
        <w:t xml:space="preserve"> oraz </w:t>
      </w:r>
      <w:r w:rsidR="007E08A8">
        <w:t>Systemu dla Budynku Szkoły</w:t>
      </w:r>
      <w:r w:rsidRPr="7C3446BF">
        <w:t xml:space="preserve">. </w:t>
      </w:r>
    </w:p>
    <w:p w14:paraId="1BE6FB12" w14:textId="77777777" w:rsidR="00231467" w:rsidRPr="00AD1C6F" w:rsidRDefault="00231467" w:rsidP="00B3280C">
      <w:pPr>
        <w:spacing w:line="259" w:lineRule="auto"/>
      </w:pPr>
    </w:p>
    <w:p w14:paraId="1D426F79" w14:textId="60B07124" w:rsidR="004B2B2C" w:rsidRPr="00AD1C6F" w:rsidRDefault="00231467" w:rsidP="00B3280C">
      <w:pPr>
        <w:spacing w:line="259" w:lineRule="auto"/>
      </w:pPr>
      <w:r w:rsidRPr="7C3446BF">
        <w:t>W szczególności przygotuje</w:t>
      </w:r>
      <w:r w:rsidR="00892A48">
        <w:t xml:space="preserve"> 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7E7672B8" w14:textId="6DE20647" w:rsidR="004B2B2C" w:rsidRPr="00AD1C6F" w:rsidRDefault="00ED51A2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Eksploatacje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 przez </w:t>
      </w:r>
      <w:r w:rsidR="00365698" w:rsidRPr="7C3446BF">
        <w:rPr>
          <w:rFonts w:eastAsia="Calibri"/>
          <w:color w:val="000000" w:themeColor="text1"/>
          <w:lang w:eastAsia="pl-PL"/>
        </w:rPr>
        <w:t xml:space="preserve">co najmniej 1 </w:t>
      </w:r>
      <w:r w:rsidR="004B2B2C" w:rsidRPr="7C3446BF">
        <w:rPr>
          <w:rFonts w:eastAsia="Calibri"/>
          <w:color w:val="000000" w:themeColor="text1"/>
          <w:lang w:eastAsia="pl-PL"/>
        </w:rPr>
        <w:t>Użytkownik</w:t>
      </w:r>
      <w:r w:rsidR="00365698" w:rsidRPr="7C3446BF">
        <w:rPr>
          <w:rFonts w:eastAsia="Calibri"/>
          <w:color w:val="000000" w:themeColor="text1"/>
          <w:lang w:eastAsia="pl-PL"/>
        </w:rPr>
        <w:t>a dla Budynku Jednorodzinnego oraz co najmniej 50 Użytkowników dla Budynku Szkoły</w:t>
      </w:r>
      <w:r w:rsidRPr="7C3446BF">
        <w:rPr>
          <w:rFonts w:eastAsia="Calibri"/>
          <w:color w:val="000000" w:themeColor="text1"/>
          <w:lang w:eastAsia="pl-PL"/>
        </w:rPr>
        <w:t xml:space="preserve">. Testy Systemu będą trwały </w:t>
      </w:r>
      <w:r w:rsidR="004B2B2C" w:rsidRPr="7C3446BF">
        <w:rPr>
          <w:rFonts w:eastAsia="Calibri"/>
          <w:color w:val="000000" w:themeColor="text1"/>
          <w:lang w:eastAsia="pl-PL"/>
        </w:rPr>
        <w:t xml:space="preserve">przez okres 30 dni, przy czym Czas </w:t>
      </w:r>
      <w:r w:rsidRPr="7C3446BF">
        <w:rPr>
          <w:rFonts w:eastAsia="Calibri"/>
          <w:color w:val="000000" w:themeColor="text1"/>
          <w:lang w:eastAsia="pl-PL"/>
        </w:rPr>
        <w:t>eksploatacji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</w:t>
      </w:r>
      <w:r w:rsidRPr="7C3446BF">
        <w:rPr>
          <w:rFonts w:eastAsia="Calibri"/>
          <w:color w:val="000000" w:themeColor="text1"/>
          <w:lang w:eastAsia="pl-PL"/>
        </w:rPr>
        <w:t xml:space="preserve"> przez Użytkowników</w:t>
      </w:r>
      <w:r w:rsidR="004B2B2C" w:rsidRPr="7C3446BF">
        <w:rPr>
          <w:rFonts w:eastAsia="Calibri"/>
          <w:color w:val="000000" w:themeColor="text1"/>
          <w:lang w:eastAsia="pl-PL"/>
        </w:rPr>
        <w:t xml:space="preserve"> nie może być</w:t>
      </w:r>
      <w:r w:rsidRPr="7C3446BF">
        <w:rPr>
          <w:rFonts w:eastAsia="Calibri"/>
          <w:color w:val="000000" w:themeColor="text1"/>
          <w:lang w:eastAsia="pl-PL"/>
        </w:rPr>
        <w:t xml:space="preserve"> </w:t>
      </w:r>
      <w:r w:rsidR="00365698" w:rsidRPr="7C3446BF">
        <w:rPr>
          <w:rFonts w:eastAsia="Calibri"/>
          <w:color w:val="000000" w:themeColor="text1"/>
          <w:lang w:eastAsia="pl-PL"/>
        </w:rPr>
        <w:t>krótszy</w:t>
      </w:r>
      <w:r w:rsidRPr="7C3446BF">
        <w:rPr>
          <w:rFonts w:eastAsia="Calibri"/>
          <w:color w:val="000000" w:themeColor="text1"/>
          <w:lang w:eastAsia="pl-PL"/>
        </w:rPr>
        <w:t xml:space="preserve"> niż 2 dni w tygodniu.</w:t>
      </w:r>
      <w:r w:rsidR="00D25B36">
        <w:t xml:space="preserve"> </w:t>
      </w:r>
    </w:p>
    <w:p w14:paraId="71F15864" w14:textId="202E9212" w:rsidR="00231467" w:rsidRPr="00AD1C6F" w:rsidRDefault="00231467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Demonstrator Systemu dla Budynku Jednorodzinnego oraz dla Budynku Szkoły zgodny z wymaganiami Obligatoryjnymi </w:t>
      </w:r>
      <w:r w:rsidR="00B507F7" w:rsidRPr="7C3446BF">
        <w:rPr>
          <w:rFonts w:eastAsia="Calibri"/>
          <w:color w:val="000000" w:themeColor="text1"/>
          <w:lang w:eastAsia="pl-PL"/>
        </w:rPr>
        <w:t>OBL1.1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OBL1.7, OBL1.10, OBL.1.11, OBL.1.13, OBL1.17, OBL1.24 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 OBL1.</w:t>
      </w:r>
      <w:r w:rsidR="007E08A8">
        <w:rPr>
          <w:rFonts w:eastAsia="Calibri"/>
          <w:color w:val="000000" w:themeColor="text1"/>
          <w:lang w:eastAsia="pl-PL"/>
        </w:rPr>
        <w:t>32</w:t>
      </w:r>
      <w:r w:rsidR="00B507F7" w:rsidRPr="7C3446BF">
        <w:rPr>
          <w:rFonts w:eastAsia="Calibri"/>
          <w:color w:val="000000" w:themeColor="text1"/>
          <w:lang w:eastAsia="pl-PL"/>
        </w:rPr>
        <w:t xml:space="preserve"> i parametrami KON1.1A – KON1.6A, OBL.2.1A dla Demonstratora A oraz KON1.1B – KON1.6B,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B507F7" w:rsidRPr="7C3446BF">
        <w:rPr>
          <w:rFonts w:ascii="Calibri" w:eastAsia="Calibri" w:hAnsi="Calibri" w:cs="Calibri"/>
          <w:color w:val="000000" w:themeColor="text1"/>
        </w:rPr>
        <w:t>dla Demonstratora B, przedstawionych w Załączniku 1 do Regulaminu</w:t>
      </w:r>
      <w:r w:rsidRPr="7C3446BF">
        <w:rPr>
          <w:rFonts w:ascii="Calibri" w:eastAsia="Calibri" w:hAnsi="Calibri" w:cs="Calibri"/>
          <w:color w:val="000000" w:themeColor="text1"/>
        </w:rPr>
        <w:t xml:space="preserve">. </w:t>
      </w:r>
    </w:p>
    <w:p w14:paraId="526A26F4" w14:textId="12006E40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lastRenderedPageBreak/>
        <w:t xml:space="preserve">Punkty pomiarowe przepływu </w:t>
      </w:r>
      <w:r w:rsidR="00B507F7" w:rsidRPr="7C3446BF">
        <w:rPr>
          <w:rFonts w:eastAsia="Calibri"/>
          <w:color w:val="000000" w:themeColor="text1"/>
          <w:lang w:eastAsia="pl-PL"/>
        </w:rPr>
        <w:t xml:space="preserve">Produktów </w:t>
      </w:r>
      <w:r w:rsidRPr="7C3446BF">
        <w:rPr>
          <w:rFonts w:eastAsia="Calibri"/>
          <w:color w:val="000000" w:themeColor="text1"/>
          <w:lang w:eastAsia="pl-PL"/>
        </w:rPr>
        <w:t xml:space="preserve">na odprowadzeniu z Systemu wody o standardzie W1, W2, W3, W4, W5. </w:t>
      </w:r>
    </w:p>
    <w:p w14:paraId="21D9F4FD" w14:textId="6FF0E4A8" w:rsidR="00B507F7" w:rsidRPr="00AD1C6F" w:rsidRDefault="00B507F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4EF7455D">
        <w:rPr>
          <w:rFonts w:eastAsia="Calibri"/>
          <w:color w:val="000000" w:themeColor="text1"/>
          <w:lang w:eastAsia="pl-PL"/>
        </w:rPr>
        <w:t>Punkty pomiarowe przepływu na dolocie do Systemu Substratów W0, D1, K1, K2.</w:t>
      </w:r>
    </w:p>
    <w:p w14:paraId="4D653BDA" w14:textId="7FA2927C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Personel techniczny, przegotowany do obsługi Systemu podczas prowadzenia Testów.</w:t>
      </w:r>
    </w:p>
    <w:p w14:paraId="5AF46DA5" w14:textId="26BF7FE5" w:rsidR="008439AE" w:rsidRPr="00AD1C6F" w:rsidRDefault="00A9329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zastrzega sobie prawo do </w:t>
      </w:r>
      <w:r w:rsidR="005E4844" w:rsidRPr="7C3446BF">
        <w:rPr>
          <w:rFonts w:ascii="Calibri" w:eastAsia="Calibri" w:hAnsi="Calibri" w:cs="Calibri"/>
          <w:color w:val="000000" w:themeColor="text1"/>
        </w:rPr>
        <w:t>inspekcji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eastAsia="Calibri"/>
          <w:color w:val="000000" w:themeColor="text1"/>
          <w:lang w:eastAsia="pl-PL"/>
        </w:rPr>
        <w:t>Demonstratora A oraz Demonstratora B podczas prowadzonych Testów</w:t>
      </w:r>
      <w:r w:rsidR="00946E30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1ED2A0A" w14:textId="49D87D96" w:rsidR="00231467" w:rsidRPr="00AD1C6F" w:rsidRDefault="00231467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begin"/>
      </w:r>
      <w:r w:rsidR="00B507F7" w:rsidRPr="00AD1C6F">
        <w:rPr>
          <w:rFonts w:ascii="Calibri" w:eastAsia="Calibri" w:hAnsi="Calibri" w:cs="Calibri"/>
          <w:color w:val="000000" w:themeColor="text1"/>
        </w:rPr>
        <w:instrText xml:space="preserve"> REF _Ref71548599 \r \h </w:instrText>
      </w:r>
      <w:r w:rsidR="00B507F7" w:rsidRPr="00AD1C6F">
        <w:rPr>
          <w:rFonts w:ascii="Calibri" w:eastAsia="Calibri" w:hAnsi="Calibri" w:cs="Calibri"/>
          <w:color w:val="000000" w:themeColor="text1"/>
        </w:rPr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separate"/>
      </w:r>
      <w:r w:rsidR="00B507F7" w:rsidRPr="00AD1C6F">
        <w:rPr>
          <w:rFonts w:ascii="Calibri" w:eastAsia="Calibri" w:hAnsi="Calibri" w:cs="Calibri"/>
          <w:color w:val="000000" w:themeColor="text1"/>
        </w:rPr>
        <w:t>3.4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end"/>
      </w:r>
      <w:r w:rsidRPr="7C3446BF">
        <w:rPr>
          <w:rFonts w:ascii="Calibri" w:eastAsia="Calibri" w:hAnsi="Calibri" w:cs="Calibri"/>
          <w:color w:val="000000" w:themeColor="text1"/>
        </w:rPr>
        <w:t>, zgodnie z prawem polskim.</w:t>
      </w:r>
    </w:p>
    <w:p w14:paraId="34F0A0DA" w14:textId="69AB2F07" w:rsidR="000761F8" w:rsidRPr="00AD1C6F" w:rsidRDefault="00432DC0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202" w:name="_Ref71548345"/>
      <w:bookmarkStart w:id="203" w:name="_Ref71549545"/>
      <w:bookmarkStart w:id="204" w:name="_Ref71549593"/>
      <w:bookmarkStart w:id="205" w:name="_Ref71549623"/>
      <w:bookmarkStart w:id="206" w:name="_Ref71549644"/>
      <w:bookmarkStart w:id="207" w:name="_Ref71549649"/>
      <w:bookmarkStart w:id="208" w:name="_Toc72409411"/>
      <w:r w:rsidRPr="7C3446BF">
        <w:t>Procedura Testowa</w:t>
      </w:r>
      <w:r w:rsidR="00A5417D" w:rsidRPr="7C3446BF">
        <w:t xml:space="preserve"> dla Systemu Demonstratora A</w:t>
      </w:r>
      <w:bookmarkEnd w:id="202"/>
      <w:bookmarkEnd w:id="203"/>
      <w:bookmarkEnd w:id="204"/>
      <w:bookmarkEnd w:id="205"/>
      <w:bookmarkEnd w:id="206"/>
      <w:bookmarkEnd w:id="207"/>
      <w:bookmarkEnd w:id="208"/>
      <w:r w:rsidR="00A5417D" w:rsidRPr="7C3446BF">
        <w:t xml:space="preserve"> </w:t>
      </w:r>
    </w:p>
    <w:p w14:paraId="6103AF2D" w14:textId="1891DC39" w:rsidR="00432DC0" w:rsidRPr="00AD1C6F" w:rsidRDefault="00432DC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</w:t>
      </w:r>
      <w:r w:rsidR="00C245DB" w:rsidRPr="7C3446BF">
        <w:rPr>
          <w:b/>
          <w:bCs/>
        </w:rPr>
        <w:t>A</w:t>
      </w:r>
      <w:r w:rsidRPr="7C3446BF">
        <w:rPr>
          <w:b/>
          <w:bCs/>
        </w:rPr>
        <w:t xml:space="preserve">. </w:t>
      </w:r>
      <w:r w:rsidR="00AC0022" w:rsidRPr="7C3446BF">
        <w:rPr>
          <w:b/>
          <w:bCs/>
        </w:rPr>
        <w:t xml:space="preserve">Test </w:t>
      </w:r>
      <w:r w:rsidRPr="7C3446BF">
        <w:rPr>
          <w:b/>
          <w:bCs/>
        </w:rPr>
        <w:t>jakościowy</w:t>
      </w:r>
      <w:r w:rsidRPr="7C3446BF">
        <w:t xml:space="preserve"> będzie dotyczył spełnienia przez </w:t>
      </w:r>
      <w:r w:rsidR="00AC0022" w:rsidRPr="7C3446BF">
        <w:t>Demonstrator</w:t>
      </w:r>
      <w:r w:rsidRPr="7C3446BF">
        <w:t xml:space="preserve"> Systemu</w:t>
      </w:r>
      <w:r w:rsidR="00AC0022" w:rsidRPr="7C3446BF">
        <w:t xml:space="preserve"> Budynku Jednorodzinnego</w:t>
      </w:r>
      <w:r w:rsidRPr="7C3446BF">
        <w:t xml:space="preserve"> wymagań Konkursowych </w:t>
      </w:r>
      <w:r w:rsidR="00EB6D58" w:rsidRPr="7C3446BF">
        <w:rPr>
          <w:rFonts w:eastAsia="Calibri"/>
          <w:lang w:eastAsia="pl-PL"/>
        </w:rPr>
        <w:t>KON 1.4A – KON 1.6</w:t>
      </w:r>
      <w:r w:rsidRPr="7C3446BF">
        <w:rPr>
          <w:rFonts w:eastAsia="Calibri"/>
          <w:lang w:eastAsia="pl-PL"/>
        </w:rPr>
        <w:t>A deklarowanych przez Wykonawcę w Oferci</w:t>
      </w:r>
      <w:r w:rsidR="00AC0022" w:rsidRPr="7C3446BF">
        <w:rPr>
          <w:rFonts w:eastAsia="Calibri"/>
          <w:lang w:eastAsia="pl-PL"/>
        </w:rPr>
        <w:t xml:space="preserve">e oraz Wymagań Obligatoryjnych </w:t>
      </w:r>
      <w:r w:rsidR="00C245DB"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55EECCAC" w14:textId="2C737815" w:rsidR="000761F8" w:rsidRPr="00AD1C6F" w:rsidRDefault="00E8056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 xml:space="preserve">Podczas Testu </w:t>
      </w:r>
      <w:r w:rsidR="000761F8" w:rsidRPr="7C3446BF">
        <w:t>System pracuje w sposób normalny zgodnie z rzeczywistym zachowaniem Użytkowników przez okres 30 dni, w tym czasie Wykonawca dokonuje następujących czynności wg poniższej Procedury Testowej</w:t>
      </w:r>
      <w:r w:rsidRPr="7C3446BF">
        <w:t>.</w:t>
      </w:r>
    </w:p>
    <w:p w14:paraId="343D9B08" w14:textId="77777777" w:rsidR="00AC0022" w:rsidRPr="00AD1C6F" w:rsidRDefault="00AC0022" w:rsidP="00B3280C">
      <w:pPr>
        <w:spacing w:line="259" w:lineRule="auto"/>
        <w:rPr>
          <w:b/>
          <w:bCs/>
        </w:rPr>
      </w:pPr>
    </w:p>
    <w:p w14:paraId="5112C881" w14:textId="44073B87" w:rsidR="00432DC0" w:rsidRPr="00AD1C6F" w:rsidRDefault="00432DC0" w:rsidP="00B3280C">
      <w:pPr>
        <w:spacing w:line="259" w:lineRule="auto"/>
        <w:jc w:val="both"/>
      </w:pPr>
      <w:r w:rsidRPr="7C3446BF">
        <w:rPr>
          <w:b/>
          <w:bCs/>
        </w:rPr>
        <w:t>Test jakościowy</w:t>
      </w:r>
      <w:r w:rsidRPr="7C3446BF">
        <w:t xml:space="preserve"> zostanie przeprowadzony zgodnie z poniższą procedurą:</w:t>
      </w:r>
    </w:p>
    <w:p w14:paraId="58A2CBE9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8759BAF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2E273F2" w14:textId="061633CD" w:rsidR="00432DC0" w:rsidRPr="00AD1C6F" w:rsidRDefault="00C245DB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System</w:t>
      </w:r>
      <w:r w:rsidR="00342348" w:rsidRPr="7C3446BF">
        <w:t xml:space="preserve"> jest uruchomiony zgodnie z Rozruchem Systemu opisanym w punkcie </w:t>
      </w:r>
      <w:r w:rsidR="00342348" w:rsidRPr="00AD1C6F">
        <w:rPr>
          <w:szCs w:val="22"/>
        </w:rPr>
        <w:fldChar w:fldCharType="begin"/>
      </w:r>
      <w:r w:rsidR="00342348" w:rsidRPr="00AD1C6F">
        <w:rPr>
          <w:szCs w:val="22"/>
        </w:rPr>
        <w:instrText xml:space="preserve"> REF _Ref71715029 \r \h </w:instrText>
      </w:r>
      <w:r w:rsidR="00342348" w:rsidRPr="00AD1C6F">
        <w:rPr>
          <w:szCs w:val="22"/>
        </w:rPr>
      </w:r>
      <w:r w:rsidR="00342348" w:rsidRPr="00AD1C6F">
        <w:rPr>
          <w:szCs w:val="22"/>
        </w:rPr>
        <w:fldChar w:fldCharType="separate"/>
      </w:r>
      <w:r w:rsidR="00521EDD" w:rsidRPr="7C3446BF">
        <w:t>3.4</w:t>
      </w:r>
      <w:r w:rsidR="00342348"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57B1BE63" w14:textId="71A411FB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B06E43" w:rsidRPr="7C3446BF">
        <w:rPr>
          <w:rFonts w:eastAsia="Calibri"/>
          <w:lang w:eastAsia="pl-PL"/>
        </w:rPr>
        <w:t>.</w:t>
      </w:r>
    </w:p>
    <w:p w14:paraId="58E1B102" w14:textId="220820D2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180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t>.</w:t>
      </w:r>
    </w:p>
    <w:p w14:paraId="655079C8" w14:textId="7BBD16D1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5B5CE89D" w14:textId="65CF70B6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2E47D2B4" w14:textId="0D0D4A0E" w:rsidR="00432DC0" w:rsidRPr="00AD1C6F" w:rsidRDefault="00432DC0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Wykonawca pozostawia System w stanie pracującym.</w:t>
      </w:r>
    </w:p>
    <w:p w14:paraId="146B1F7B" w14:textId="0E7FA082" w:rsidR="00432DC0" w:rsidRPr="00AD1C6F" w:rsidRDefault="00432DC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>Zamawiający p</w:t>
      </w:r>
      <w:r w:rsidR="00B06FDE" w:rsidRPr="7C3446BF">
        <w:rPr>
          <w:b/>
          <w:bCs/>
        </w:rPr>
        <w:t>owtórzy procedurę T</w:t>
      </w:r>
      <w:r w:rsidRPr="7C3446BF">
        <w:rPr>
          <w:b/>
          <w:bCs/>
        </w:rPr>
        <w:t xml:space="preserve">estową </w:t>
      </w:r>
      <w:r w:rsidR="00B06FDE" w:rsidRPr="7C3446BF">
        <w:rPr>
          <w:b/>
          <w:bCs/>
        </w:rPr>
        <w:t xml:space="preserve">1A </w:t>
      </w:r>
      <w:r w:rsidRPr="7C3446BF">
        <w:rPr>
          <w:b/>
          <w:bCs/>
        </w:rPr>
        <w:t xml:space="preserve">po 14 oraz 21 dniach od pierwszego Testu. </w:t>
      </w:r>
    </w:p>
    <w:p w14:paraId="0DB8AD9C" w14:textId="466FA652" w:rsidR="00946E30" w:rsidRPr="00AD1C6F" w:rsidRDefault="00946E3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5B29E74" w14:textId="504081AA" w:rsidR="00EC5EF0" w:rsidRPr="00AD1C6F" w:rsidRDefault="000761F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2A. Test </w:t>
      </w:r>
      <w:r w:rsidR="00342348" w:rsidRPr="7C3446BF">
        <w:rPr>
          <w:b/>
          <w:bCs/>
        </w:rPr>
        <w:t>30 dniow</w:t>
      </w:r>
      <w:r w:rsidR="00E8056A" w:rsidRPr="7C3446BF">
        <w:rPr>
          <w:b/>
          <w:bCs/>
        </w:rPr>
        <w:t>y</w:t>
      </w:r>
      <w:r w:rsidR="00342348" w:rsidRPr="7C3446BF">
        <w:rPr>
          <w:b/>
          <w:bCs/>
        </w:rPr>
        <w:t xml:space="preserve"> </w:t>
      </w:r>
      <w:r w:rsidRPr="7C3446BF">
        <w:rPr>
          <w:b/>
          <w:bCs/>
        </w:rPr>
        <w:t>ilościow</w:t>
      </w:r>
      <w:r w:rsidR="00E8056A" w:rsidRPr="7C3446BF">
        <w:rPr>
          <w:b/>
          <w:bCs/>
        </w:rPr>
        <w:t>y</w:t>
      </w:r>
      <w:r w:rsidRPr="7C3446BF">
        <w:t xml:space="preserve"> będzie dotyczył spełnienia przez Demonstrator Systemu Budynku Jednorodzinnego wymagań Konkursowych </w:t>
      </w:r>
      <w:r w:rsidRPr="7C3446BF">
        <w:rPr>
          <w:rFonts w:eastAsia="Calibri"/>
          <w:lang w:eastAsia="pl-PL"/>
        </w:rPr>
        <w:t>KON 1.</w:t>
      </w:r>
      <w:r w:rsidR="00342348" w:rsidRPr="7C3446BF">
        <w:rPr>
          <w:rFonts w:eastAsia="Calibri"/>
          <w:lang w:eastAsia="pl-PL"/>
        </w:rPr>
        <w:t>1</w:t>
      </w:r>
      <w:r w:rsidRPr="7C3446BF">
        <w:rPr>
          <w:rFonts w:eastAsia="Calibri"/>
          <w:lang w:eastAsia="pl-PL"/>
        </w:rPr>
        <w:t>A – KON 1.</w:t>
      </w:r>
      <w:r w:rsidR="00342348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>A deklarowanych przez Wykonawcę w Oferci</w:t>
      </w:r>
      <w:r w:rsidR="00342348" w:rsidRPr="7C3446BF">
        <w:rPr>
          <w:rFonts w:eastAsia="Calibri"/>
          <w:lang w:eastAsia="pl-PL"/>
        </w:rPr>
        <w:t xml:space="preserve">e. </w:t>
      </w:r>
    </w:p>
    <w:p w14:paraId="7661BE68" w14:textId="01D05789" w:rsidR="00342348" w:rsidRPr="00AD1C6F" w:rsidRDefault="00342348" w:rsidP="00B3280C">
      <w:pPr>
        <w:spacing w:line="259" w:lineRule="auto"/>
        <w:jc w:val="both"/>
      </w:pPr>
      <w:r w:rsidRPr="7C3446BF">
        <w:rPr>
          <w:b/>
          <w:bCs/>
        </w:rPr>
        <w:t xml:space="preserve">Test </w:t>
      </w:r>
      <w:r w:rsidR="00951D78" w:rsidRPr="7C3446BF">
        <w:rPr>
          <w:b/>
          <w:bCs/>
        </w:rPr>
        <w:t>ilościowy 30 dniowy</w:t>
      </w:r>
      <w:r w:rsidRPr="7C3446BF">
        <w:t xml:space="preserve"> zostanie przeprowadzony zgodnie z poniższą procedurą:</w:t>
      </w:r>
    </w:p>
    <w:p w14:paraId="1ED28655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0D7829BF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40EBD07" w14:textId="1FB88100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="00521EDD" w:rsidRPr="7C3446BF">
        <w:t>3.4</w:t>
      </w:r>
      <w:r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67AF87C5" w14:textId="5896CE1D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>System pracuje nieprzerwanie prze</w:t>
      </w:r>
      <w:r w:rsidR="00E8056A" w:rsidRPr="7C3446BF">
        <w:t>z</w:t>
      </w:r>
      <w:r w:rsidRPr="7C3446BF">
        <w:t xml:space="preserve"> okres 30 dni</w:t>
      </w:r>
      <w:r w:rsidR="00E8056A" w:rsidRPr="7C3446BF">
        <w:t>,</w:t>
      </w:r>
      <w:r w:rsidRPr="7C3446BF">
        <w:t xml:space="preserve">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</w:p>
    <w:p w14:paraId="1DF21AE7" w14:textId="295E0F6E" w:rsidR="00B06FDE" w:rsidRPr="00AD1C6F" w:rsidRDefault="00B06FDE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lastRenderedPageBreak/>
        <w:t xml:space="preserve">Po 30 dniach pracy </w:t>
      </w:r>
      <w:r w:rsidR="00E8056A" w:rsidRPr="7C3446BF">
        <w:rPr>
          <w:rFonts w:eastAsia="Calibri"/>
          <w:color w:val="000000" w:themeColor="text1"/>
          <w:lang w:eastAsia="pl-PL"/>
        </w:rPr>
        <w:t>Systemu Wykonawca</w:t>
      </w:r>
      <w:r w:rsidRPr="7C3446BF">
        <w:rPr>
          <w:rFonts w:eastAsia="Calibri"/>
          <w:color w:val="000000" w:themeColor="text1"/>
          <w:lang w:eastAsia="pl-PL"/>
        </w:rPr>
        <w:t xml:space="preserve">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 </w:t>
      </w:r>
      <w:r w:rsidRPr="7C3446BF">
        <w:rPr>
          <w:rFonts w:eastAsia="Calibri"/>
          <w:color w:val="000000" w:themeColor="text1"/>
          <w:lang w:eastAsia="pl-PL"/>
        </w:rPr>
        <w:t>do arkusza kalkulacyjnego, na podstawi</w:t>
      </w:r>
      <w:r w:rsidR="00707960" w:rsidRPr="7C3446BF">
        <w:rPr>
          <w:rFonts w:eastAsia="Calibri"/>
          <w:color w:val="000000" w:themeColor="text1"/>
          <w:lang w:eastAsia="pl-PL"/>
        </w:rPr>
        <w:t xml:space="preserve">e których </w:t>
      </w:r>
      <w:r w:rsidRPr="7C3446BF">
        <w:rPr>
          <w:rFonts w:eastAsia="Calibri"/>
          <w:color w:val="000000" w:themeColor="text1"/>
          <w:lang w:eastAsia="pl-PL"/>
        </w:rPr>
        <w:t xml:space="preserve">sporządza Raport z Testów. </w:t>
      </w:r>
    </w:p>
    <w:p w14:paraId="207880D4" w14:textId="77777777" w:rsidR="00342348" w:rsidRPr="00AD1C6F" w:rsidRDefault="00342348" w:rsidP="00B3280C">
      <w:pPr>
        <w:spacing w:line="259" w:lineRule="auto"/>
        <w:jc w:val="both"/>
        <w:rPr>
          <w:rFonts w:eastAsia="Calibri"/>
          <w:lang w:eastAsia="pl-PL"/>
        </w:rPr>
      </w:pPr>
    </w:p>
    <w:p w14:paraId="51ADA965" w14:textId="307E06DB" w:rsidR="00A51D77" w:rsidRPr="00AD1C6F" w:rsidRDefault="00A529CB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</w:t>
      </w:r>
      <w:r w:rsidR="00A51D77" w:rsidRPr="7C3446BF">
        <w:rPr>
          <w:rFonts w:eastAsia="Calibri"/>
          <w:lang w:eastAsia="pl-PL"/>
        </w:rPr>
        <w:t xml:space="preserve"> sporządza Raport z Testów Demonstratora A</w:t>
      </w:r>
      <w:r w:rsidR="00A51D77" w:rsidRPr="7C3446BF">
        <w:rPr>
          <w:rFonts w:eastAsia="Calibri"/>
          <w:color w:val="000000" w:themeColor="text1"/>
          <w:lang w:eastAsia="pl-PL"/>
        </w:rPr>
        <w:t>. Raport powinien zawierać przeliczenie parametrów KON1.1A – KON1.3A do aktualnych warunków panujących w trakcie Testów tzn.:</w:t>
      </w:r>
    </w:p>
    <w:p w14:paraId="0E48735E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0C7E914D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Jednorodzinnego, </w:t>
      </w:r>
    </w:p>
    <w:p w14:paraId="6E98FAA1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DD3F38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4731E0B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5F861375" w14:textId="5F222A1B" w:rsidR="00A51D77" w:rsidRPr="00AD1C6F" w:rsidRDefault="00A51D77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Demonstratora Systemu Budynku Jednorodzinnego, które wystąpiły podczas 30 dni Testów.</w:t>
      </w:r>
    </w:p>
    <w:p w14:paraId="1B64926D" w14:textId="393F5E2E" w:rsidR="008A066E" w:rsidRPr="00AD1C6F" w:rsidRDefault="008A066E" w:rsidP="0048651E">
      <w:pPr>
        <w:pStyle w:val="Nagwek2"/>
        <w:numPr>
          <w:ilvl w:val="2"/>
          <w:numId w:val="31"/>
        </w:numPr>
        <w:spacing w:line="259" w:lineRule="auto"/>
        <w:ind w:left="709"/>
      </w:pPr>
      <w:bookmarkStart w:id="209" w:name="_Toc72409412"/>
      <w:bookmarkStart w:id="210" w:name="_Ref71634357"/>
      <w:bookmarkStart w:id="211" w:name="_Ref71548420"/>
      <w:r w:rsidRPr="7C3446BF">
        <w:t xml:space="preserve">Procedura Testowa dla Systemu Demonstratora </w:t>
      </w:r>
      <w:r w:rsidR="00521EDD" w:rsidRPr="7C3446BF">
        <w:t>B</w:t>
      </w:r>
      <w:bookmarkEnd w:id="209"/>
      <w:r w:rsidRPr="7C3446BF">
        <w:t xml:space="preserve"> </w:t>
      </w:r>
    </w:p>
    <w:bookmarkEnd w:id="210"/>
    <w:bookmarkEnd w:id="211"/>
    <w:p w14:paraId="7D396C53" w14:textId="4D32B0CF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1B. Test jakościowy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1.4B – KON 1.6B deklarowanych przez Wykonawcę w Ofercie oraz Wymagań Obligatoryjnych </w:t>
      </w:r>
      <w:r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1EFD992D" w14:textId="77777777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>Podczas Testu System pracuje w sposób normalny zgodnie z rzeczywistym zachowaniem Użytkowników przez okres 30 dni, w tym czasie Wykonawca dokonuje następujących czynności wg poniższej Procedury Testowej.</w:t>
      </w:r>
    </w:p>
    <w:p w14:paraId="01EA11EB" w14:textId="77777777" w:rsidR="00707960" w:rsidRPr="00AD1C6F" w:rsidRDefault="00707960" w:rsidP="00B3280C">
      <w:pPr>
        <w:spacing w:line="259" w:lineRule="auto"/>
        <w:rPr>
          <w:b/>
          <w:bCs/>
        </w:rPr>
      </w:pPr>
    </w:p>
    <w:p w14:paraId="0BBE0B30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jakościowy</w:t>
      </w:r>
      <w:r w:rsidRPr="7C3446BF">
        <w:t xml:space="preserve"> zostanie przeprowadzony zgodnie z poniższą procedurą:</w:t>
      </w:r>
    </w:p>
    <w:p w14:paraId="14BFE75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211BAABA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3D7164E5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3873AE" w14:textId="50A3D5A8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0ABAAB23" w14:textId="2770DFB3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180 minut od pobrania pierwszej próbki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t>.</w:t>
      </w:r>
    </w:p>
    <w:p w14:paraId="364417C9" w14:textId="3E53D6B4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D514B17" w14:textId="2371C3AF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2BA9FB9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>Wykonawca pozostawia System w stanie pracującym.</w:t>
      </w:r>
    </w:p>
    <w:p w14:paraId="2C8E6B7A" w14:textId="3D847BE9" w:rsidR="00707960" w:rsidRPr="00AD1C6F" w:rsidRDefault="0070796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 xml:space="preserve">Zamawiający powtórzy procedurę Testową 1B po 14 oraz 21 dniach od pierwszego Testu. </w:t>
      </w:r>
    </w:p>
    <w:p w14:paraId="6EBDF70B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8BB4507" w14:textId="42DFB23C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2B. Test 30 dniowy ilościowy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1.1B – KON 1.3B deklarowanych przez Wykonawcę w Ofercie. </w:t>
      </w:r>
    </w:p>
    <w:p w14:paraId="1353E3E7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ilościowy 30 dniowy</w:t>
      </w:r>
      <w:r w:rsidRPr="7C3446BF">
        <w:t xml:space="preserve"> zostanie przeprowadzony zgodnie z poniższą procedurą:</w:t>
      </w:r>
    </w:p>
    <w:p w14:paraId="145ADDE7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CFF973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45A2BCB" w14:textId="77777777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4EF7C4" w14:textId="3A729F3B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 xml:space="preserve">System pracuje nieprzerwanie przez okres 30 dni,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</w:p>
    <w:p w14:paraId="6A83FF21" w14:textId="79AAA0E1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Po 30 dniach pracy Systemu Wykonawca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 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 </w:t>
      </w:r>
      <w:r w:rsidRPr="7C3446BF">
        <w:rPr>
          <w:rFonts w:eastAsia="Calibri"/>
          <w:color w:val="000000" w:themeColor="text1"/>
          <w:lang w:eastAsia="pl-PL"/>
        </w:rPr>
        <w:t xml:space="preserve">do arkusza kalkulacyjnego, na podstawie których sporządza Raport z Testów. </w:t>
      </w:r>
    </w:p>
    <w:p w14:paraId="64DF8887" w14:textId="77777777" w:rsidR="00707960" w:rsidRPr="00AD1C6F" w:rsidRDefault="00707960" w:rsidP="00B3280C">
      <w:pPr>
        <w:spacing w:line="259" w:lineRule="auto"/>
        <w:jc w:val="both"/>
        <w:rPr>
          <w:rFonts w:eastAsia="Calibri"/>
          <w:lang w:eastAsia="pl-PL"/>
        </w:rPr>
      </w:pPr>
    </w:p>
    <w:p w14:paraId="6E858054" w14:textId="665B1A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 sporządza Raport z Testów Demonstratora B</w:t>
      </w:r>
      <w:r w:rsidRPr="7C3446BF">
        <w:rPr>
          <w:rFonts w:eastAsia="Calibri"/>
          <w:color w:val="000000" w:themeColor="text1"/>
          <w:lang w:eastAsia="pl-PL"/>
        </w:rPr>
        <w:t>. Raport powinien zawierać przeliczenie parametrów KON1.1B – KON1.3B do aktualnych warunków panujących w trakcie Testów tzn.:</w:t>
      </w:r>
    </w:p>
    <w:p w14:paraId="1298F5D4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111B7B4B" w14:textId="5481EE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Szkoły, </w:t>
      </w:r>
    </w:p>
    <w:p w14:paraId="6655A557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EB4E42D" w14:textId="1B6B72D0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7CA28FED" w14:textId="17E74A6A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0378616D" w14:textId="5D26C3A5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Demonstratora Systemu Budynku Szkoły, które wystąpiły podczas 30 dni Testów.</w:t>
      </w:r>
    </w:p>
    <w:p w14:paraId="7C53FFA7" w14:textId="1FDDD829" w:rsidR="00A20E9A" w:rsidRPr="00AD1C6F" w:rsidRDefault="00A5417D" w:rsidP="0048651E">
      <w:pPr>
        <w:pStyle w:val="Nagwek2"/>
        <w:numPr>
          <w:ilvl w:val="1"/>
          <w:numId w:val="0"/>
        </w:numPr>
        <w:spacing w:line="259" w:lineRule="auto"/>
      </w:pPr>
      <w:bookmarkStart w:id="212" w:name="_Ref71549719"/>
      <w:bookmarkStart w:id="213" w:name="_Ref71549729"/>
      <w:bookmarkStart w:id="214" w:name="_Ref71549820"/>
      <w:bookmarkStart w:id="215" w:name="_Toc72409413"/>
      <w:r w:rsidRPr="7C3446BF">
        <w:t>3</w:t>
      </w:r>
      <w:r w:rsidR="00A20E9A" w:rsidRPr="7C3446BF">
        <w:t>.</w:t>
      </w:r>
      <w:r w:rsidR="00815D3B" w:rsidRPr="7C3446BF">
        <w:t>5</w:t>
      </w:r>
      <w:r w:rsidR="00A20E9A" w:rsidRPr="7C3446BF">
        <w:t>.</w:t>
      </w:r>
      <w:r w:rsidR="008A066E" w:rsidRPr="7C3446BF">
        <w:t>4</w:t>
      </w:r>
      <w:r w:rsidR="00A20E9A" w:rsidRPr="7C3446BF">
        <w:t xml:space="preserve"> </w:t>
      </w:r>
      <w:r>
        <w:tab/>
      </w:r>
      <w:r w:rsidR="00A20E9A" w:rsidRPr="7C3446BF">
        <w:t xml:space="preserve">Wynik </w:t>
      </w:r>
      <w:r w:rsidR="00707960" w:rsidRPr="7C3446BF">
        <w:t xml:space="preserve">Oczekiwany </w:t>
      </w:r>
      <w:r w:rsidR="00A20E9A" w:rsidRPr="7C3446BF">
        <w:t>Testów Systemu Demonstratora A</w:t>
      </w:r>
      <w:bookmarkEnd w:id="212"/>
      <w:bookmarkEnd w:id="213"/>
      <w:bookmarkEnd w:id="214"/>
      <w:bookmarkEnd w:id="215"/>
      <w:r w:rsidR="00A20E9A" w:rsidRPr="7C3446BF">
        <w:t xml:space="preserve"> </w:t>
      </w:r>
    </w:p>
    <w:p w14:paraId="295A2516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024D98D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75EDD78E" w14:textId="61FBF441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1A. Test jakościowy</w:t>
      </w:r>
      <w:r w:rsidRPr="7C3446BF">
        <w:t xml:space="preserve"> </w:t>
      </w:r>
    </w:p>
    <w:p w14:paraId="4073662A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26232251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2CE834B9" w14:textId="4AE3838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Wartości parametrów jakości badanej przez Zamawiającego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DA144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633B78FE" w14:textId="0F9B0BF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3E43CC" w:rsidRPr="7C3446BF">
        <w:rPr>
          <w:rFonts w:eastAsia="Calibri"/>
          <w:lang w:eastAsia="pl-PL"/>
        </w:rPr>
        <w:t>4</w:t>
      </w:r>
      <w:r w:rsidRPr="7C3446BF">
        <w:rPr>
          <w:rFonts w:eastAsia="Calibri"/>
          <w:lang w:eastAsia="pl-PL"/>
        </w:rPr>
        <w:t>A – KON 1.6A będą równe bądź wyższe od parametrów Wymagań Konkursowych deklarowanych przez Wykonawcę w Ofercie, z uwzględnieniem Granicy Błędu określonej w Załączniku nr 1 do Regulaminu.</w:t>
      </w:r>
    </w:p>
    <w:p w14:paraId="04719F2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15F40ACB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4E4EBCE0" w14:textId="04932F43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2A. Test 30 dniowy ilościowy</w:t>
      </w:r>
      <w:r w:rsidRPr="7C3446BF">
        <w:t xml:space="preserve"> </w:t>
      </w:r>
    </w:p>
    <w:p w14:paraId="3DB0C0E1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40E459F8" w14:textId="27A341C0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5538F4DC" w14:textId="7A272DE8" w:rsidR="00707960" w:rsidRPr="00AD1C6F" w:rsidRDefault="007F3431" w:rsidP="00B3280C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</w:t>
      </w:r>
      <w:r w:rsidR="00707960" w:rsidRPr="7C3446BF">
        <w:rPr>
          <w:rFonts w:eastAsia="Calibri"/>
          <w:lang w:eastAsia="pl-PL"/>
        </w:rPr>
        <w:t>artości parametrów konkursowych KON 1.1A – KON 1.</w:t>
      </w:r>
      <w:r w:rsidR="00815D3B" w:rsidRPr="7C3446BF">
        <w:rPr>
          <w:rFonts w:eastAsia="Calibri"/>
          <w:lang w:eastAsia="pl-PL"/>
        </w:rPr>
        <w:t>3</w:t>
      </w:r>
      <w:r w:rsidR="00707960" w:rsidRPr="7C3446BF">
        <w:rPr>
          <w:rFonts w:eastAsia="Calibri"/>
          <w:lang w:eastAsia="pl-PL"/>
        </w:rPr>
        <w:t>A będą równe bądź wyższe od parametrów Wymagań Konkursowych deklarowanych przez Wykonawcę w Ofercie, z uwzględnieniem Granicy Błędu określonej w Załączniku nr 1 do Regulaminu.</w:t>
      </w:r>
    </w:p>
    <w:p w14:paraId="393D4F62" w14:textId="2C5957C3" w:rsidR="007F3431" w:rsidRPr="00AD1C6F" w:rsidRDefault="007F3431" w:rsidP="00B3280C">
      <w:pPr>
        <w:pStyle w:val="Akapitzlist"/>
        <w:numPr>
          <w:ilvl w:val="0"/>
          <w:numId w:val="33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lastRenderedPageBreak/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Jednorodzinnym, zgodny z punktem </w:t>
      </w:r>
      <w:r w:rsidRPr="7C3446BF">
        <w:rPr>
          <w:rFonts w:eastAsia="Calibri"/>
        </w:rPr>
        <w:fldChar w:fldCharType="begin"/>
      </w:r>
      <w:r w:rsidRPr="7C3446BF">
        <w:rPr>
          <w:rFonts w:eastAsia="Calibri"/>
        </w:rPr>
        <w:instrText xml:space="preserve"> REF _Ref71727601 \r \h </w:instrText>
      </w:r>
      <w:r w:rsidRPr="7C3446BF">
        <w:rPr>
          <w:rFonts w:eastAsia="Calibri"/>
        </w:rPr>
      </w:r>
      <w:r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3.5.5</w:t>
      </w:r>
      <w:r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7692316A" w14:textId="02DB9112" w:rsidR="00815D3B" w:rsidRPr="00AD1C6F" w:rsidRDefault="00815D3B" w:rsidP="0048651E">
      <w:pPr>
        <w:pStyle w:val="Nagwek2"/>
        <w:numPr>
          <w:ilvl w:val="2"/>
          <w:numId w:val="36"/>
        </w:numPr>
        <w:spacing w:line="259" w:lineRule="auto"/>
        <w:ind w:left="709"/>
      </w:pPr>
      <w:bookmarkStart w:id="216" w:name="_Ref71727601"/>
      <w:bookmarkStart w:id="217" w:name="_Toc72409414"/>
      <w:r w:rsidRPr="7C3446BF">
        <w:t xml:space="preserve">Zasady </w:t>
      </w:r>
      <w:r w:rsidR="007F3431" w:rsidRPr="7C3446BF">
        <w:t>sporządzania</w:t>
      </w:r>
      <w:r w:rsidRPr="7C3446BF">
        <w:t xml:space="preserve"> Raportu z </w:t>
      </w:r>
      <w:r w:rsidR="008A066E" w:rsidRPr="7C3446BF">
        <w:t xml:space="preserve">30 dniowych </w:t>
      </w:r>
      <w:r w:rsidRPr="7C3446BF">
        <w:t>Testów Systemu Budynku Jednorodzinnego</w:t>
      </w:r>
      <w:bookmarkEnd w:id="216"/>
      <w:bookmarkEnd w:id="217"/>
      <w:r w:rsidRPr="7C3446BF">
        <w:t xml:space="preserve"> </w:t>
      </w:r>
    </w:p>
    <w:p w14:paraId="4C4229B9" w14:textId="50E27744" w:rsidR="005F2943" w:rsidRPr="00AD1C6F" w:rsidRDefault="005F2943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Wykonawca przelicza wartości Parametrów Konkursowych KON1.1A – KON1.3A dla Systemu, pracującego w zmiennych warunkach pracy Systemu zgodnie z punktem</w:t>
      </w:r>
      <w:r w:rsidR="00DB7725" w:rsidRPr="7C3446BF">
        <w:rPr>
          <w:rFonts w:eastAsia="Times New Roman"/>
          <w:lang w:eastAsia="pl-PL" w:bidi="ar-SA"/>
        </w:rPr>
        <w:t xml:space="preserve"> </w:t>
      </w:r>
      <w:r w:rsidR="00DB7725" w:rsidRPr="00AD1C6F">
        <w:rPr>
          <w:rFonts w:eastAsia="Times New Roman"/>
          <w:lang w:eastAsia="pl-PL" w:bidi="ar-SA"/>
        </w:rPr>
        <w:fldChar w:fldCharType="begin"/>
      </w:r>
      <w:r w:rsidR="00DB7725" w:rsidRPr="00AD1C6F">
        <w:rPr>
          <w:rFonts w:eastAsia="Times New Roman"/>
          <w:lang w:eastAsia="pl-PL" w:bidi="ar-SA"/>
        </w:rPr>
        <w:instrText xml:space="preserve"> REF _Ref71548345 \r \h </w:instrText>
      </w:r>
      <w:r w:rsidR="00DB7725" w:rsidRPr="00AD1C6F">
        <w:rPr>
          <w:rFonts w:eastAsia="Times New Roman"/>
          <w:lang w:eastAsia="pl-PL" w:bidi="ar-SA"/>
        </w:rPr>
      </w:r>
      <w:r w:rsidR="00DB7725" w:rsidRPr="00AD1C6F">
        <w:rPr>
          <w:rFonts w:eastAsia="Times New Roman"/>
          <w:lang w:eastAsia="pl-PL" w:bidi="ar-SA"/>
        </w:rPr>
        <w:fldChar w:fldCharType="separate"/>
      </w:r>
      <w:r w:rsidR="008B0A97" w:rsidRPr="00AD1C6F">
        <w:rPr>
          <w:rFonts w:eastAsia="Times New Roman"/>
          <w:lang w:eastAsia="pl-PL" w:bidi="ar-SA"/>
        </w:rPr>
        <w:t>3.5.2</w:t>
      </w:r>
      <w:r w:rsidR="00DB7725" w:rsidRPr="00AD1C6F">
        <w:rPr>
          <w:rFonts w:eastAsia="Times New Roman"/>
          <w:lang w:eastAsia="pl-PL" w:bidi="ar-SA"/>
        </w:rPr>
        <w:fldChar w:fldCharType="end"/>
      </w:r>
      <w:r w:rsidR="008F2FE8" w:rsidRPr="7C3446BF">
        <w:rPr>
          <w:rFonts w:eastAsia="Times New Roman"/>
          <w:lang w:eastAsia="pl-PL" w:bidi="ar-SA"/>
        </w:rPr>
        <w:t>.</w:t>
      </w:r>
      <w:r w:rsidRPr="7C3446BF">
        <w:rPr>
          <w:rFonts w:eastAsia="Times New Roman"/>
          <w:lang w:eastAsia="pl-PL" w:bidi="ar-SA"/>
        </w:rPr>
        <w:t xml:space="preserve">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04B8EDC8" w14:textId="6F6408FC" w:rsidR="005F2943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Demonstratora A </w:t>
      </w:r>
      <w:r w:rsidR="00E423C5" w:rsidRPr="7C3446BF">
        <w:rPr>
          <w:rFonts w:eastAsia="Times New Roman"/>
          <w:lang w:eastAsia="pl-PL" w:bidi="ar-SA"/>
        </w:rPr>
        <w:t xml:space="preserve">w przypadku, gdy </w:t>
      </w:r>
      <w:r w:rsidRPr="7C3446BF">
        <w:rPr>
          <w:rFonts w:eastAsia="Times New Roman"/>
          <w:lang w:eastAsia="pl-PL" w:bidi="ar-SA"/>
        </w:rPr>
        <w:t>złożył Raport z 30 dni pracy Systemu potwierdzający</w:t>
      </w:r>
      <w:r w:rsidR="00E423C5" w:rsidRPr="7C3446BF">
        <w:rPr>
          <w:rFonts w:eastAsia="Times New Roman"/>
          <w:lang w:eastAsia="pl-PL" w:bidi="ar-SA"/>
        </w:rPr>
        <w:t>:</w:t>
      </w:r>
    </w:p>
    <w:p w14:paraId="3507C8DB" w14:textId="2CE192E7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deszczowej z Powierzchni spływu zgodnie z Wymaganiem Obligatoryjnym OBL.1.</w:t>
      </w:r>
      <w:r w:rsidR="007D7F17" w:rsidRPr="7C3446BF">
        <w:rPr>
          <w:rFonts w:eastAsia="Times New Roman"/>
          <w:lang w:eastAsia="pl-PL" w:bidi="ar-SA"/>
        </w:rPr>
        <w:t>4</w:t>
      </w:r>
      <w:r w:rsidRPr="7C3446BF">
        <w:rPr>
          <w:rFonts w:eastAsia="Times New Roman"/>
          <w:lang w:eastAsia="pl-PL" w:bidi="ar-SA"/>
        </w:rPr>
        <w:t xml:space="preserve">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</w:t>
      </w:r>
      <w:r w:rsidR="00737016" w:rsidRPr="7C3446BF">
        <w:rPr>
          <w:rFonts w:eastAsia="Times New Roman"/>
          <w:lang w:eastAsia="pl-PL" w:bidi="ar-SA"/>
        </w:rPr>
        <w:t xml:space="preserve">jeśli występował opad atmosferyczny w tym czasie. </w:t>
      </w:r>
    </w:p>
    <w:p w14:paraId="55C570F2" w14:textId="4080875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64202DD1" w14:textId="4D09568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K2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="00717BFE" w:rsidRPr="7C3446BF">
        <w:rPr>
          <w:color w:val="000000" w:themeColor="text1"/>
          <w:lang w:eastAsia="pl-PL"/>
        </w:rPr>
        <w:t>OBL.1.</w:t>
      </w:r>
      <w:r w:rsidR="007D7F17" w:rsidRPr="7C3446BF">
        <w:rPr>
          <w:color w:val="000000" w:themeColor="text1"/>
          <w:lang w:eastAsia="pl-PL"/>
        </w:rPr>
        <w:t>6</w:t>
      </w:r>
      <w:r w:rsidR="00717BFE" w:rsidRPr="7C3446BF">
        <w:rPr>
          <w:color w:val="000000" w:themeColor="text1"/>
          <w:lang w:eastAsia="pl-PL"/>
        </w:rPr>
        <w:t xml:space="preserve">.-Wykorzystywanie wody K2, </w:t>
      </w:r>
    </w:p>
    <w:p w14:paraId="6B7DEA80" w14:textId="2A81D9FF" w:rsidR="00737016" w:rsidRPr="00AD1C6F" w:rsidRDefault="00A20E9A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</w:t>
      </w:r>
      <w:r w:rsidR="00E423C5"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7</w:t>
      </w:r>
      <w:r w:rsidR="00E423C5" w:rsidRPr="7C3446BF">
        <w:rPr>
          <w:rFonts w:eastAsia="Times New Roman"/>
          <w:lang w:eastAsia="pl-PL" w:bidi="ar-SA"/>
        </w:rPr>
        <w:t>.-Ciągłość Pracy (przedstawienie w formie wykresu ciągłości dostarczania wody)</w:t>
      </w:r>
    </w:p>
    <w:p w14:paraId="56CCEFBC" w14:textId="4E44C0B8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2DB00CC8" w14:textId="017DC9CA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6B5A2745" w14:textId="3B3F56ED" w:rsidR="00A20E9A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09A72874" w14:textId="7504ACDA" w:rsidR="00707960" w:rsidRPr="00AD1C6F" w:rsidRDefault="00A529CB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A, jest zobowiązany do przesłania Zamawiającemu Raportu z Testów, w formie papierowej i elektronicznej. </w:t>
      </w:r>
    </w:p>
    <w:p w14:paraId="1A29DF47" w14:textId="32140475" w:rsidR="00D53476" w:rsidRPr="00AD1C6F" w:rsidRDefault="00717BFE" w:rsidP="00B3280C">
      <w:pPr>
        <w:pStyle w:val="Nagwek2"/>
        <w:numPr>
          <w:ilvl w:val="2"/>
          <w:numId w:val="37"/>
        </w:numPr>
        <w:spacing w:line="259" w:lineRule="auto"/>
      </w:pPr>
      <w:bookmarkStart w:id="218" w:name="_Ref71730223"/>
      <w:bookmarkStart w:id="219" w:name="_Ref71730229"/>
      <w:bookmarkStart w:id="220" w:name="_Ref71730308"/>
      <w:bookmarkStart w:id="221" w:name="_Ref71730311"/>
      <w:bookmarkStart w:id="222" w:name="_Toc72409415"/>
      <w:bookmarkStart w:id="223" w:name="_Ref71549833"/>
      <w:r w:rsidRPr="7C3446BF">
        <w:t xml:space="preserve">Wynik Oczekiwany Testów Systemu Demonstratora </w:t>
      </w:r>
      <w:r w:rsidR="00D53476" w:rsidRPr="7C3446BF">
        <w:t>B</w:t>
      </w:r>
      <w:bookmarkEnd w:id="218"/>
      <w:bookmarkEnd w:id="219"/>
      <w:bookmarkEnd w:id="220"/>
      <w:bookmarkEnd w:id="221"/>
      <w:bookmarkEnd w:id="222"/>
      <w:r w:rsidR="00D53476" w:rsidRPr="7C3446BF">
        <w:t xml:space="preserve"> </w:t>
      </w:r>
      <w:bookmarkEnd w:id="223"/>
    </w:p>
    <w:p w14:paraId="6823F026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45C0D45F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1A00FF0" w14:textId="55EDA77A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jakościowy</w:t>
      </w:r>
      <w:r w:rsidRPr="7C3446BF">
        <w:t xml:space="preserve"> </w:t>
      </w:r>
    </w:p>
    <w:p w14:paraId="44903258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6AE830BC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68A2832C" w14:textId="0D36888B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jakości badanej przez Zamawiającego wody W1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3D8F17F6" w14:textId="0C6BD441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B314A5" w:rsidRPr="7C3446BF">
        <w:rPr>
          <w:rFonts w:eastAsia="Calibri"/>
          <w:lang w:eastAsia="pl-PL"/>
        </w:rPr>
        <w:t>4</w:t>
      </w:r>
      <w:r w:rsidR="008A066E" w:rsidRPr="7C3446BF">
        <w:rPr>
          <w:rFonts w:eastAsia="Calibri"/>
          <w:lang w:eastAsia="pl-PL"/>
        </w:rPr>
        <w:t>B – KON 1.6B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3596FE3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7CA2CF7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0CFD88AF" w14:textId="4F82CE9F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30 dniowy ilościowy</w:t>
      </w:r>
      <w:r w:rsidRPr="7C3446BF">
        <w:t xml:space="preserve"> </w:t>
      </w:r>
    </w:p>
    <w:p w14:paraId="757158A5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18629F31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1A81C7FC" w14:textId="7FDA0176" w:rsidR="00717BFE" w:rsidRPr="00AD1C6F" w:rsidRDefault="00717BFE" w:rsidP="00B3280C">
      <w:pPr>
        <w:pStyle w:val="Akapitzlist"/>
        <w:numPr>
          <w:ilvl w:val="0"/>
          <w:numId w:val="4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– KON 1.3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7FE1D653" w14:textId="4AEFBEE9" w:rsidR="00717BFE" w:rsidRPr="00AD1C6F" w:rsidRDefault="00717BFE" w:rsidP="00B3280C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</w:t>
      </w:r>
      <w:r w:rsidR="008A066E" w:rsidRPr="7C3446BF">
        <w:rPr>
          <w:rFonts w:eastAsia="Calibri"/>
        </w:rPr>
        <w:t>Szkoły</w:t>
      </w:r>
      <w:r w:rsidRPr="7C3446BF">
        <w:rPr>
          <w:rFonts w:eastAsia="Calibri"/>
        </w:rPr>
        <w:t>, zgodny z punktem</w:t>
      </w:r>
      <w:r w:rsidR="00521EDD" w:rsidRPr="7C3446BF">
        <w:rPr>
          <w:rFonts w:eastAsia="Calibri"/>
        </w:rPr>
        <w:t xml:space="preserve"> </w:t>
      </w:r>
      <w:r w:rsidR="00521EDD" w:rsidRPr="7C3446BF">
        <w:rPr>
          <w:rFonts w:eastAsia="Calibri"/>
        </w:rPr>
        <w:fldChar w:fldCharType="begin"/>
      </w:r>
      <w:r w:rsidR="00521EDD" w:rsidRPr="7C3446BF">
        <w:rPr>
          <w:rFonts w:eastAsia="Calibri"/>
        </w:rPr>
        <w:instrText xml:space="preserve"> REF _Ref71730707 \r \h </w:instrText>
      </w:r>
      <w:r w:rsidR="00521EDD" w:rsidRPr="7C3446BF">
        <w:rPr>
          <w:rFonts w:eastAsia="Calibri"/>
        </w:rPr>
      </w:r>
      <w:r w:rsidR="00521EDD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3.5.7</w:t>
      </w:r>
      <w:r w:rsidR="00521EDD"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644549AD" w14:textId="2FB4969A" w:rsidR="00717BFE" w:rsidRPr="00AD1C6F" w:rsidRDefault="00717BFE" w:rsidP="00B3280C">
      <w:pPr>
        <w:pStyle w:val="Nagwek2"/>
        <w:numPr>
          <w:ilvl w:val="2"/>
          <w:numId w:val="37"/>
        </w:numPr>
        <w:spacing w:line="259" w:lineRule="auto"/>
        <w:ind w:left="709"/>
      </w:pPr>
      <w:bookmarkStart w:id="224" w:name="_Ref71730160"/>
      <w:bookmarkStart w:id="225" w:name="_Ref71730255"/>
      <w:bookmarkStart w:id="226" w:name="_Ref71730260"/>
      <w:bookmarkStart w:id="227" w:name="_Ref71730707"/>
      <w:bookmarkStart w:id="228" w:name="_Toc72409416"/>
      <w:r w:rsidRPr="7C3446BF">
        <w:t xml:space="preserve">Zasady sporządzania Raportu z </w:t>
      </w:r>
      <w:r w:rsidR="008A066E" w:rsidRPr="7C3446BF">
        <w:t xml:space="preserve">30 dniowych </w:t>
      </w:r>
      <w:r w:rsidRPr="7C3446BF">
        <w:t>Testów Systemu Budynku Szkoły</w:t>
      </w:r>
      <w:bookmarkEnd w:id="224"/>
      <w:bookmarkEnd w:id="225"/>
      <w:bookmarkEnd w:id="226"/>
      <w:bookmarkEnd w:id="227"/>
      <w:bookmarkEnd w:id="228"/>
      <w:r w:rsidR="00D25B36">
        <w:t xml:space="preserve"> </w:t>
      </w:r>
    </w:p>
    <w:p w14:paraId="512864DD" w14:textId="7D4C0430" w:rsidR="00717BFE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przelicza wartości Parametrów Konkursowych KON1.1B – KON1.3B dla Systemu, pracującego w zmiennych warunkach pracy Systemu zgodnie z punktem </w:t>
      </w:r>
      <w:r w:rsidRPr="00AD1C6F">
        <w:rPr>
          <w:rFonts w:eastAsia="Times New Roman"/>
          <w:lang w:eastAsia="pl-PL" w:bidi="ar-SA"/>
        </w:rPr>
        <w:fldChar w:fldCharType="begin"/>
      </w:r>
      <w:r w:rsidRPr="00AD1C6F">
        <w:rPr>
          <w:rFonts w:eastAsia="Times New Roman"/>
          <w:lang w:eastAsia="pl-PL" w:bidi="ar-SA"/>
        </w:rPr>
        <w:instrText xml:space="preserve"> REF _Ref71548345 \r \h </w:instrText>
      </w:r>
      <w:r w:rsidRPr="00AD1C6F">
        <w:rPr>
          <w:rFonts w:eastAsia="Times New Roman"/>
          <w:lang w:eastAsia="pl-PL" w:bidi="ar-SA"/>
        </w:rPr>
      </w:r>
      <w:r w:rsidRPr="00AD1C6F">
        <w:rPr>
          <w:rFonts w:eastAsia="Times New Roman"/>
          <w:lang w:eastAsia="pl-PL" w:bidi="ar-SA"/>
        </w:rPr>
        <w:fldChar w:fldCharType="separate"/>
      </w:r>
      <w:r w:rsidR="00521EDD" w:rsidRPr="00AD1C6F">
        <w:rPr>
          <w:rFonts w:eastAsia="Times New Roman"/>
          <w:lang w:eastAsia="pl-PL" w:bidi="ar-SA"/>
        </w:rPr>
        <w:t>3.5.2</w:t>
      </w:r>
      <w:r w:rsidRPr="00AD1C6F">
        <w:rPr>
          <w:rFonts w:eastAsia="Times New Roman"/>
          <w:lang w:eastAsia="pl-PL" w:bidi="ar-SA"/>
        </w:rPr>
        <w:fldChar w:fldCharType="end"/>
      </w:r>
      <w:r w:rsidRPr="7C3446BF">
        <w:rPr>
          <w:rFonts w:eastAsia="Times New Roman"/>
          <w:lang w:eastAsia="pl-PL" w:bidi="ar-SA"/>
        </w:rPr>
        <w:t xml:space="preserve">.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15B24529" w14:textId="0F00488E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Demonstratora </w:t>
      </w:r>
      <w:r w:rsidR="008A066E" w:rsidRPr="7C3446BF">
        <w:rPr>
          <w:rFonts w:eastAsia="Times New Roman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w przypadku, gdy złożył Raport z 30 dni pracy Systemu potwierdzający:</w:t>
      </w:r>
    </w:p>
    <w:p w14:paraId="206BFD9F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pobieranie wody deszczowej z Powierzchni spływu zgodnie z Wymaganiem Obligatoryjnym OBL.1.4 -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jeśli występował opad atmosferyczny w tym czasie. </w:t>
      </w:r>
    </w:p>
    <w:p w14:paraId="69ED7568" w14:textId="7856BE5D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OBL.1.5.-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55BDFCE8" w14:textId="7356F7DC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K2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Pr="7C3446BF">
        <w:rPr>
          <w:color w:val="000000" w:themeColor="text1"/>
          <w:lang w:eastAsia="pl-PL"/>
        </w:rPr>
        <w:t xml:space="preserve">OBL.1.6.-Wykorzystywanie wody K2, </w:t>
      </w:r>
    </w:p>
    <w:p w14:paraId="749C403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 zgodnie z Wymaganiem Obligatoryjnym OBL.1.7.-Ciągłość Pracy (przedstawienie w formie wykresu ciągłości dostarczania wody)</w:t>
      </w:r>
    </w:p>
    <w:p w14:paraId="2958B2C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4ACF8809" w14:textId="77777777" w:rsidR="007D7F17" w:rsidRPr="00AD1C6F" w:rsidRDefault="007D7F17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125C7A2F" w14:textId="77777777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12ADF376" w14:textId="6B8F2830" w:rsidR="007F3431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</w:t>
      </w:r>
      <w:r w:rsidR="008A066E" w:rsidRPr="7C3446BF">
        <w:rPr>
          <w:rFonts w:eastAsia="Times New Roman"/>
          <w:lang w:eastAsia="pl-PL" w:bidi="ar-SA"/>
        </w:rPr>
        <w:t>B, jest zobowiązany</w:t>
      </w:r>
      <w:r w:rsidRPr="7C3446BF">
        <w:rPr>
          <w:rFonts w:eastAsia="Times New Roman"/>
          <w:lang w:eastAsia="pl-PL" w:bidi="ar-SA"/>
        </w:rPr>
        <w:t xml:space="preserve"> do przesłania Zamawiającemu Raportu z Testów, w formie papierowej i elektronicznej. </w:t>
      </w:r>
    </w:p>
    <w:p w14:paraId="29D5786B" w14:textId="3A4A7A3A" w:rsidR="00A529CB" w:rsidRPr="00AD1C6F" w:rsidRDefault="009F3BFA" w:rsidP="00B3280C">
      <w:pPr>
        <w:pStyle w:val="Nagwek2"/>
        <w:numPr>
          <w:ilvl w:val="1"/>
          <w:numId w:val="37"/>
        </w:numPr>
        <w:spacing w:line="259" w:lineRule="auto"/>
        <w:rPr>
          <w:rFonts w:cstheme="minorBidi"/>
        </w:rPr>
      </w:pPr>
      <w:bookmarkStart w:id="229" w:name="_Toc72409417"/>
      <w:r w:rsidRPr="7C3446BF">
        <w:rPr>
          <w:rFonts w:cstheme="minorBidi"/>
        </w:rPr>
        <w:t>Ocena Wyników Prac Etapu II</w:t>
      </w:r>
      <w:bookmarkEnd w:id="229"/>
    </w:p>
    <w:p w14:paraId="01BC04A3" w14:textId="033DE76F" w:rsidR="00A02B34" w:rsidRPr="00AD1C6F" w:rsidRDefault="00A02B3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 dostarczeniu wszystkich wymaganych </w:t>
      </w:r>
      <w:r w:rsidR="00A72C92" w:rsidRPr="7C3446BF">
        <w:rPr>
          <w:rFonts w:eastAsia="Calibri"/>
          <w:lang w:eastAsia="pl-PL"/>
        </w:rPr>
        <w:t>Wyników Prac Etapu</w:t>
      </w:r>
      <w:r w:rsidRPr="7C3446BF">
        <w:rPr>
          <w:rFonts w:eastAsia="Calibri"/>
          <w:lang w:eastAsia="pl-PL"/>
        </w:rPr>
        <w:t xml:space="preserve"> I</w:t>
      </w:r>
      <w:r w:rsidR="00DC0D98" w:rsidRPr="7C3446BF">
        <w:rPr>
          <w:rFonts w:eastAsia="Calibri"/>
          <w:lang w:eastAsia="pl-PL"/>
        </w:rPr>
        <w:t>I</w:t>
      </w:r>
      <w:r w:rsidR="00D75F04" w:rsidRPr="7C3446BF">
        <w:rPr>
          <w:rFonts w:eastAsia="Calibri"/>
          <w:lang w:eastAsia="pl-PL"/>
        </w:rPr>
        <w:t xml:space="preserve">, zgodnie z </w:t>
      </w:r>
      <w:r w:rsidR="004C251B" w:rsidRPr="00AD1C6F">
        <w:rPr>
          <w:rFonts w:eastAsia="Calibri"/>
          <w:lang w:eastAsia="pl-PL"/>
        </w:rPr>
        <w:fldChar w:fldCharType="begin"/>
      </w:r>
      <w:r w:rsidR="004C251B" w:rsidRPr="00AD1C6F">
        <w:rPr>
          <w:rFonts w:eastAsia="Calibri"/>
          <w:lang w:eastAsia="pl-PL"/>
        </w:rPr>
        <w:instrText xml:space="preserve"> REF _Ref71550868 \h  \* MERGEFORMAT </w:instrText>
      </w:r>
      <w:r w:rsidR="004C251B" w:rsidRPr="00AD1C6F">
        <w:rPr>
          <w:rFonts w:eastAsia="Calibri"/>
          <w:lang w:eastAsia="pl-PL"/>
        </w:rPr>
      </w:r>
      <w:r w:rsidR="004C251B" w:rsidRPr="00AD1C6F">
        <w:rPr>
          <w:rFonts w:eastAsia="Calibri"/>
          <w:lang w:eastAsia="pl-PL"/>
        </w:rPr>
        <w:fldChar w:fldCharType="separate"/>
      </w:r>
      <w:r w:rsidR="00521EDD" w:rsidRPr="00AD1C6F">
        <w:t>Tabelą</w:t>
      </w:r>
      <w:r w:rsidR="004C251B" w:rsidRPr="00AD1C6F">
        <w:t xml:space="preserve"> </w:t>
      </w:r>
      <w:r w:rsidR="004C251B" w:rsidRPr="00AD1C6F">
        <w:rPr>
          <w:noProof/>
        </w:rPr>
        <w:t>5</w:t>
      </w:r>
      <w:r w:rsidR="004C251B" w:rsidRPr="00AD1C6F">
        <w:t>. Wyniki Prac Etapu II</w:t>
      </w:r>
      <w:r w:rsidR="004C251B" w:rsidRPr="00AD1C6F">
        <w:rPr>
          <w:rFonts w:eastAsia="Calibri"/>
          <w:lang w:eastAsia="pl-PL"/>
        </w:rPr>
        <w:fldChar w:fldCharType="end"/>
      </w:r>
      <w:r w:rsidR="00D75F04" w:rsidRPr="7C3446BF">
        <w:rPr>
          <w:rFonts w:eastAsia="Calibri"/>
          <w:lang w:eastAsia="pl-PL"/>
        </w:rPr>
        <w:t xml:space="preserve"> oraz przedstawienia Raportu z Testów opisanego w punkcie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_Ref71727601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3.5.5</w:t>
      </w:r>
      <w:r w:rsidR="007D7F17" w:rsidRPr="00AD1C6F">
        <w:rPr>
          <w:rFonts w:eastAsia="Calibri"/>
          <w:lang w:eastAsia="pl-PL"/>
        </w:rPr>
        <w:fldChar w:fldCharType="end"/>
      </w:r>
      <w:r w:rsidR="007D7F17" w:rsidRPr="7C3446BF">
        <w:rPr>
          <w:rFonts w:eastAsia="Calibri"/>
          <w:lang w:eastAsia="pl-PL"/>
        </w:rPr>
        <w:t xml:space="preserve"> oraz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_Ref71730160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3.5.7</w:t>
      </w:r>
      <w:r w:rsidR="007D7F17" w:rsidRPr="00AD1C6F">
        <w:rPr>
          <w:rFonts w:eastAsia="Calibri"/>
          <w:lang w:eastAsia="pl-PL"/>
        </w:rPr>
        <w:fldChar w:fldCharType="end"/>
      </w:r>
      <w:r w:rsidRPr="7C3446BF">
        <w:rPr>
          <w:rFonts w:eastAsia="Calibri"/>
          <w:lang w:eastAsia="pl-PL"/>
        </w:rPr>
        <w:t xml:space="preserve"> Zamawiający dokonuje ich </w:t>
      </w:r>
      <w:r w:rsidR="00A01A80" w:rsidRPr="7C3446BF">
        <w:rPr>
          <w:rFonts w:eastAsia="Calibri"/>
          <w:lang w:eastAsia="pl-PL"/>
        </w:rPr>
        <w:t>weryfikacji</w:t>
      </w:r>
      <w:r w:rsidRPr="7C3446BF">
        <w:rPr>
          <w:rFonts w:eastAsia="Calibri"/>
          <w:lang w:eastAsia="pl-PL"/>
        </w:rPr>
        <w:t xml:space="preserve">. </w:t>
      </w:r>
    </w:p>
    <w:p w14:paraId="726570AA" w14:textId="77777777" w:rsidR="00360AA9" w:rsidRPr="00AD1C6F" w:rsidRDefault="00A01A8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Weryfikacja </w:t>
      </w:r>
      <w:r w:rsidR="00A72C92" w:rsidRPr="7C3446BF">
        <w:rPr>
          <w:rFonts w:eastAsia="Calibri"/>
          <w:lang w:eastAsia="pl-PL"/>
        </w:rPr>
        <w:t>Wyników Prac Etapu</w:t>
      </w:r>
      <w:r w:rsidR="00A02B34" w:rsidRPr="7C3446BF">
        <w:rPr>
          <w:rFonts w:eastAsia="Calibri"/>
          <w:lang w:eastAsia="pl-PL"/>
        </w:rPr>
        <w:t xml:space="preserve"> II</w:t>
      </w:r>
      <w:r w:rsidR="00DC0D98" w:rsidRPr="7C3446BF">
        <w:rPr>
          <w:rFonts w:eastAsia="Calibri"/>
          <w:lang w:eastAsia="pl-PL"/>
        </w:rPr>
        <w:t xml:space="preserve"> </w:t>
      </w:r>
      <w:r w:rsidR="00A02B34" w:rsidRPr="7C3446BF">
        <w:rPr>
          <w:rFonts w:eastAsia="Calibri"/>
          <w:lang w:eastAsia="pl-PL"/>
        </w:rPr>
        <w:t>będzie prowadzona zgodnie z </w:t>
      </w:r>
      <w:r w:rsidR="001B1FDE" w:rsidRPr="7C3446BF">
        <w:rPr>
          <w:rFonts w:eastAsia="Calibri"/>
          <w:lang w:eastAsia="pl-PL"/>
        </w:rPr>
        <w:t>k</w:t>
      </w:r>
      <w:r w:rsidR="00A02B34" w:rsidRPr="7C3446BF">
        <w:rPr>
          <w:rFonts w:eastAsia="Calibri"/>
          <w:lang w:eastAsia="pl-PL"/>
        </w:rPr>
        <w:t>ryteriami i na zasadach przedstawionych w Załączniku nr 5 do Regulaminu.</w:t>
      </w:r>
      <w:r w:rsidR="002B05E7" w:rsidRPr="7C3446BF">
        <w:rPr>
          <w:rFonts w:eastAsia="Calibri"/>
          <w:lang w:eastAsia="pl-PL"/>
        </w:rPr>
        <w:t xml:space="preserve"> </w:t>
      </w:r>
    </w:p>
    <w:p w14:paraId="1F6CB896" w14:textId="2A5DF738" w:rsidR="0011411B" w:rsidRPr="00AD1C6F" w:rsidRDefault="0011411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lastRenderedPageBreak/>
        <w:t>Wynik Pozytywny przyznaje się tym Wykonawcom, którzy</w:t>
      </w:r>
      <w:r w:rsidR="002B57A1" w:rsidRPr="7C3446BF">
        <w:rPr>
          <w:rFonts w:eastAsia="Calibri"/>
          <w:lang w:eastAsia="pl-PL"/>
        </w:rPr>
        <w:t xml:space="preserve"> wykonali/dostarczyli</w:t>
      </w:r>
      <w:r w:rsidRPr="7C3446BF">
        <w:rPr>
          <w:rFonts w:eastAsia="Calibri"/>
          <w:lang w:eastAsia="pl-PL"/>
        </w:rPr>
        <w:t xml:space="preserve">: </w:t>
      </w:r>
    </w:p>
    <w:p w14:paraId="663A0F55" w14:textId="7777777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A, czyli zainstalowany System w Budynku Jednorodzinnym</w:t>
      </w:r>
    </w:p>
    <w:p w14:paraId="5C6B0E4A" w14:textId="716440A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B, czyli zainstalowany System w Budynku Szkoły</w:t>
      </w:r>
    </w:p>
    <w:p w14:paraId="121001A1" w14:textId="073C5E6B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Gwarancj</w:t>
      </w:r>
      <w:r w:rsidR="004C251B" w:rsidRPr="7C3446BF">
        <w:rPr>
          <w:rFonts w:eastAsia="Calibri"/>
        </w:rPr>
        <w:t>e</w:t>
      </w:r>
      <w:r w:rsidRPr="7C3446BF">
        <w:rPr>
          <w:rFonts w:eastAsia="Calibri"/>
        </w:rPr>
        <w:t xml:space="preserve"> Wykonawcy na System Demonstratora A i System Demonstratora B</w:t>
      </w:r>
    </w:p>
    <w:p w14:paraId="0B1B41AD" w14:textId="5F6363EC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  <w:lang w:eastAsia="pl-PL"/>
        </w:rPr>
      </w:pPr>
      <w:r w:rsidRPr="7C3446BF">
        <w:rPr>
          <w:rFonts w:eastAsia="Calibri"/>
        </w:rPr>
        <w:t>Raport</w:t>
      </w:r>
      <w:r w:rsidR="006315C3"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 xml:space="preserve">z 30 dni Testów </w:t>
      </w:r>
      <w:r w:rsidR="006315C3" w:rsidRPr="7C3446BF">
        <w:rPr>
          <w:rFonts w:eastAsia="Calibri"/>
        </w:rPr>
        <w:t>potwierdzający pozytywny wynik</w:t>
      </w:r>
      <w:r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>pracy</w:t>
      </w:r>
      <w:r w:rsidRPr="7C3446BF">
        <w:rPr>
          <w:rFonts w:eastAsia="Calibri"/>
        </w:rPr>
        <w:t xml:space="preserve"> Systemu w Budynku Jednorodzinnym,</w:t>
      </w:r>
      <w:r w:rsidR="003E70D9" w:rsidRPr="7C3446BF">
        <w:rPr>
          <w:rFonts w:eastAsia="Calibri"/>
        </w:rPr>
        <w:t xml:space="preserve"> </w:t>
      </w:r>
      <w:r w:rsidR="00E20416" w:rsidRPr="7C3446BF">
        <w:rPr>
          <w:rFonts w:eastAsia="Calibri"/>
        </w:rPr>
        <w:t xml:space="preserve">zgodny z punktem </w:t>
      </w:r>
      <w:r w:rsidR="00E20416" w:rsidRPr="7C3446BF">
        <w:rPr>
          <w:rFonts w:eastAsia="Calibri"/>
        </w:rPr>
        <w:fldChar w:fldCharType="begin"/>
      </w:r>
      <w:r w:rsidR="00E20416" w:rsidRPr="7C3446BF">
        <w:rPr>
          <w:rFonts w:eastAsia="Calibri"/>
        </w:rPr>
        <w:instrText xml:space="preserve"> REF _Ref71549729 \h </w:instrText>
      </w:r>
      <w:r w:rsidR="007D7F17" w:rsidRPr="7C3446BF">
        <w:rPr>
          <w:rFonts w:eastAsia="Calibri"/>
        </w:rPr>
        <w:instrText xml:space="preserve"> \* MERGEFORMAT </w:instrText>
      </w:r>
      <w:r w:rsidR="00E20416" w:rsidRPr="7C3446BF">
        <w:rPr>
          <w:rFonts w:eastAsia="Calibri"/>
        </w:rPr>
      </w:r>
      <w:r w:rsidR="00E20416" w:rsidRPr="7C3446BF">
        <w:rPr>
          <w:rFonts w:eastAsia="Calibri"/>
        </w:rPr>
        <w:fldChar w:fldCharType="separate"/>
      </w:r>
      <w:r w:rsidR="00521EDD" w:rsidRPr="00AD1C6F">
        <w:t>3.5.4 Wynik Oczekiwany Testów Systemu Demonstratora A</w:t>
      </w:r>
      <w:r w:rsidR="00E20416" w:rsidRPr="7C3446BF">
        <w:rPr>
          <w:rFonts w:eastAsia="Calibri"/>
        </w:rPr>
        <w:fldChar w:fldCharType="end"/>
      </w:r>
    </w:p>
    <w:p w14:paraId="2FB34890" w14:textId="3AAA988C" w:rsidR="002B57A1" w:rsidRPr="00AD1C6F" w:rsidRDefault="003E70D9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</w:rPr>
      </w:pPr>
      <w:r w:rsidRPr="7C3446BF">
        <w:rPr>
          <w:rFonts w:eastAsia="Calibri"/>
        </w:rPr>
        <w:t xml:space="preserve">Raport z 30 dni Testów potwierdzający pozytywny wynik pracy Systemu </w:t>
      </w:r>
      <w:r w:rsidR="00E20416" w:rsidRPr="7C3446BF">
        <w:rPr>
          <w:rFonts w:eastAsia="Calibri"/>
        </w:rPr>
        <w:t>w B</w:t>
      </w:r>
      <w:r w:rsidR="007D7F17" w:rsidRPr="7C3446BF">
        <w:rPr>
          <w:rFonts w:eastAsia="Calibri"/>
        </w:rPr>
        <w:t xml:space="preserve">udynku Szkoły, zgodny z punktem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_Ref71730308 \r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3.5.6</w:t>
      </w:r>
      <w:r w:rsidR="007D7F17" w:rsidRPr="7C3446BF">
        <w:rPr>
          <w:rFonts w:eastAsia="Calibri"/>
        </w:rPr>
        <w:fldChar w:fldCharType="end"/>
      </w:r>
      <w:r w:rsidR="007D7F17" w:rsidRPr="7C3446BF">
        <w:rPr>
          <w:rFonts w:eastAsia="Calibri"/>
        </w:rPr>
        <w:t xml:space="preserve">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_Ref71730311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7D7F17" w:rsidRPr="00AD1C6F">
        <w:t>Wynik Oczekiwany Testów Systemu Demonstratora B</w:t>
      </w:r>
      <w:r w:rsidR="007D7F17" w:rsidRPr="7C3446BF">
        <w:rPr>
          <w:rFonts w:eastAsia="Calibri"/>
        </w:rPr>
        <w:fldChar w:fldCharType="end"/>
      </w:r>
    </w:p>
    <w:p w14:paraId="4CFCA248" w14:textId="78E42EBD" w:rsidR="004C251B" w:rsidRPr="00AD1C6F" w:rsidRDefault="004C251B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</w:pPr>
      <w:r w:rsidRPr="7C3446BF">
        <w:t xml:space="preserve">Wszystkie wymagane zgodnie z </w:t>
      </w:r>
      <w:r>
        <w:fldChar w:fldCharType="begin"/>
      </w:r>
      <w:r>
        <w:instrText xml:space="preserve"> REF _Ref71550868 \h  \* MERGEFORMAT </w:instrText>
      </w:r>
      <w:r>
        <w:fldChar w:fldCharType="separate"/>
      </w:r>
      <w:r w:rsidR="00521EDD">
        <w:t>Tabelą</w:t>
      </w:r>
      <w:r>
        <w:t xml:space="preserve"> </w:t>
      </w:r>
      <w:r w:rsidRPr="7C3446BF">
        <w:rPr>
          <w:noProof/>
        </w:rPr>
        <w:t>5</w:t>
      </w:r>
      <w:r>
        <w:t>. Wyniki Prac Etapu II</w:t>
      </w:r>
      <w:r>
        <w:fldChar w:fldCharType="end"/>
      </w:r>
      <w:r w:rsidRPr="7C3446BF">
        <w:t>,</w:t>
      </w:r>
    </w:p>
    <w:p w14:paraId="0D5FD059" w14:textId="77777777" w:rsidR="004C251B" w:rsidRPr="00AD1C6F" w:rsidRDefault="004C251B" w:rsidP="00B3280C">
      <w:pPr>
        <w:spacing w:line="259" w:lineRule="auto"/>
        <w:jc w:val="both"/>
        <w:rPr>
          <w:rFonts w:eastAsia="Calibri"/>
          <w:lang w:eastAsia="pl-PL"/>
        </w:rPr>
      </w:pPr>
    </w:p>
    <w:p w14:paraId="34164C81" w14:textId="6EDC1C2D" w:rsidR="009972EC" w:rsidRPr="0048651E" w:rsidRDefault="0011411B" w:rsidP="0048651E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Wynik Negatywny przyznaj</w:t>
      </w:r>
      <w:r w:rsidR="0048651E">
        <w:rPr>
          <w:rFonts w:eastAsia="Calibri"/>
          <w:lang w:eastAsia="pl-PL"/>
        </w:rPr>
        <w:t xml:space="preserve">e się Wykonawcom, którzy </w:t>
      </w:r>
      <w:r w:rsidRPr="0048651E">
        <w:rPr>
          <w:rFonts w:eastAsia="Calibri"/>
          <w:lang w:eastAsia="pl-PL"/>
        </w:rPr>
        <w:t xml:space="preserve">nie </w:t>
      </w:r>
      <w:r w:rsidR="00AD3DC9" w:rsidRPr="0048651E">
        <w:rPr>
          <w:rFonts w:eastAsia="Calibri"/>
          <w:lang w:eastAsia="pl-PL"/>
        </w:rPr>
        <w:t>wykonali</w:t>
      </w:r>
      <w:r w:rsidR="0048651E">
        <w:rPr>
          <w:rFonts w:eastAsia="Calibri"/>
          <w:lang w:eastAsia="pl-PL"/>
        </w:rPr>
        <w:t>/dostarczyli któregokolwiek z </w:t>
      </w:r>
      <w:r w:rsidR="002B57A1" w:rsidRPr="0048651E">
        <w:rPr>
          <w:rFonts w:eastAsia="Calibri"/>
          <w:lang w:eastAsia="pl-PL"/>
        </w:rPr>
        <w:t xml:space="preserve">punktów a) do </w:t>
      </w:r>
      <w:r w:rsidR="004C251B" w:rsidRPr="0048651E">
        <w:rPr>
          <w:rFonts w:eastAsia="Calibri"/>
          <w:lang w:eastAsia="pl-PL"/>
        </w:rPr>
        <w:t>f</w:t>
      </w:r>
      <w:r w:rsidR="002B57A1" w:rsidRPr="0048651E">
        <w:rPr>
          <w:rFonts w:eastAsia="Calibri"/>
          <w:lang w:eastAsia="pl-PL"/>
        </w:rPr>
        <w:t>) wymienionych powyżej.</w:t>
      </w:r>
    </w:p>
    <w:p w14:paraId="490B7BF0" w14:textId="2ACF5235" w:rsidR="009972EC" w:rsidRPr="00AD1C6F" w:rsidRDefault="009972EC" w:rsidP="00B3280C">
      <w:pPr>
        <w:spacing w:line="259" w:lineRule="auto"/>
        <w:rPr>
          <w:rFonts w:eastAsia="Calibri"/>
          <w:lang w:eastAsia="pl-PL"/>
        </w:rPr>
      </w:pPr>
    </w:p>
    <w:p w14:paraId="6E917A1E" w14:textId="498BAC34" w:rsidR="000E21CD" w:rsidRPr="00AD1C6F" w:rsidRDefault="000E21CD" w:rsidP="00B3280C">
      <w:pPr>
        <w:spacing w:line="259" w:lineRule="auto"/>
        <w:rPr>
          <w:rFonts w:eastAsia="Calibri"/>
          <w:lang w:eastAsia="pl-PL"/>
        </w:rPr>
      </w:pPr>
    </w:p>
    <w:sectPr w:rsidR="000E21CD" w:rsidRPr="00AD1C6F" w:rsidSect="004B7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44E5585" w16cex:dateUtc="2021-05-18T13:02:00Z"/>
  <w16cex:commentExtensible w16cex:durableId="244E5A88" w16cex:dateUtc="2021-05-18T13:23:00Z"/>
  <w16cex:commentExtensible w16cex:durableId="1DC2EFE2" w16cex:dateUtc="2021-05-19T06:02:00Z"/>
  <w16cex:commentExtensible w16cex:durableId="244E5B39" w16cex:dateUtc="2021-05-18T13:26:00Z"/>
  <w16cex:commentExtensible w16cex:durableId="244E6342" w16cex:dateUtc="2021-05-18T14:01:00Z"/>
  <w16cex:commentExtensible w16cex:durableId="3C8B4775" w16cex:dateUtc="2021-05-18T15:41:00Z"/>
  <w16cex:commentExtensible w16cex:durableId="244E63F6" w16cex:dateUtc="2021-05-18T14:04:00Z"/>
  <w16cex:commentExtensible w16cex:durableId="244E642C" w16cex:dateUtc="2021-05-18T14:05:00Z"/>
  <w16cex:commentExtensible w16cex:durableId="2450D169" w16cex:dateUtc="2021-05-20T10:15:00Z"/>
  <w16cex:commentExtensible w16cex:durableId="244E644A" w16cex:dateUtc="2021-05-18T14:05:00Z"/>
  <w16cex:commentExtensible w16cex:durableId="2450D178" w16cex:dateUtc="2021-05-20T10:15:00Z"/>
  <w16cex:commentExtensible w16cex:durableId="244E656A" w16cex:dateUtc="2021-05-18T14:1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5874E7F" w16cid:durableId="244E5585"/>
  <w16cid:commentId w16cid:paraId="4DFE25DE" w16cid:durableId="2450BFE9"/>
  <w16cid:commentId w16cid:paraId="2850EDEF" w16cid:durableId="244E5A88"/>
  <w16cid:commentId w16cid:paraId="6EECAC42" w16cid:durableId="1DC2EFE2"/>
  <w16cid:commentId w16cid:paraId="44B00D3F" w16cid:durableId="244E5B39"/>
  <w16cid:commentId w16cid:paraId="4FC268DC" w16cid:durableId="2450BFED"/>
  <w16cid:commentId w16cid:paraId="0BABCDF6" w16cid:durableId="244E6342"/>
  <w16cid:commentId w16cid:paraId="48D48BF9" w16cid:durableId="2450BFEF"/>
  <w16cid:commentId w16cid:paraId="650A6A44" w16cid:durableId="3C8B4775"/>
  <w16cid:commentId w16cid:paraId="5F1867C1" w16cid:durableId="2450BFF1"/>
  <w16cid:commentId w16cid:paraId="45F2BDC7" w16cid:durableId="244E63F6"/>
  <w16cid:commentId w16cid:paraId="79518C7B" w16cid:durableId="2450BFF3"/>
  <w16cid:commentId w16cid:paraId="57815219" w16cid:durableId="244E642C"/>
  <w16cid:commentId w16cid:paraId="4F68D3E6" w16cid:durableId="2450BFF5"/>
  <w16cid:commentId w16cid:paraId="5951C6FD" w16cid:durableId="2450D169"/>
  <w16cid:commentId w16cid:paraId="17961836" w16cid:durableId="244E644A"/>
  <w16cid:commentId w16cid:paraId="7ED15861" w16cid:durableId="2450BFF7"/>
  <w16cid:commentId w16cid:paraId="6D8DD9E1" w16cid:durableId="2450D178"/>
  <w16cid:commentId w16cid:paraId="30558033" w16cid:durableId="244E656A"/>
  <w16cid:commentId w16cid:paraId="71DF381E" w16cid:durableId="2450B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746C9" w14:textId="77777777" w:rsidR="00191352" w:rsidRDefault="00191352" w:rsidP="004F7003">
      <w:r>
        <w:separator/>
      </w:r>
    </w:p>
  </w:endnote>
  <w:endnote w:type="continuationSeparator" w:id="0">
    <w:p w14:paraId="656434D2" w14:textId="77777777" w:rsidR="00191352" w:rsidRDefault="00191352" w:rsidP="004F7003">
      <w:r>
        <w:continuationSeparator/>
      </w:r>
    </w:p>
  </w:endnote>
  <w:endnote w:type="continuationNotice" w:id="1">
    <w:p w14:paraId="71EF5012" w14:textId="77777777" w:rsidR="00191352" w:rsidRDefault="00191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49BC" w14:textId="77777777" w:rsidR="00CA23C6" w:rsidRDefault="00CA2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0D5AA335" w:rsidR="00191352" w:rsidRPr="00B64DBA" w:rsidRDefault="00191352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5840C4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5840C4">
      <w:rPr>
        <w:rFonts w:ascii="Calibri Light" w:hAnsi="Calibri Light" w:cs="Calibri Light"/>
        <w:b/>
        <w:bCs/>
        <w:noProof/>
        <w:sz w:val="20"/>
        <w:szCs w:val="20"/>
      </w:rPr>
      <w:t>26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7AF3DE07" w14:textId="77777777" w:rsidR="00191352" w:rsidRDefault="0019135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7F721" w14:textId="77777777" w:rsidR="00CA23C6" w:rsidRDefault="00CA23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88BAC" w14:textId="77777777" w:rsidR="00191352" w:rsidRDefault="00191352" w:rsidP="004F7003">
      <w:r>
        <w:separator/>
      </w:r>
    </w:p>
  </w:footnote>
  <w:footnote w:type="continuationSeparator" w:id="0">
    <w:p w14:paraId="13DDAE36" w14:textId="77777777" w:rsidR="00191352" w:rsidRDefault="00191352" w:rsidP="004F7003">
      <w:r>
        <w:continuationSeparator/>
      </w:r>
    </w:p>
  </w:footnote>
  <w:footnote w:type="continuationNotice" w:id="1">
    <w:p w14:paraId="1E5A6F57" w14:textId="77777777" w:rsidR="00191352" w:rsidRDefault="001913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7EA0B" w14:textId="77777777" w:rsidR="00CA23C6" w:rsidRDefault="00CA2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91A7C" w14:textId="77777777" w:rsidR="00CA23C6" w:rsidRDefault="00CA23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191352" w:rsidRPr="00395A72" w14:paraId="0BA57456" w14:textId="77777777" w:rsidTr="57491CD3">
      <w:trPr>
        <w:trHeight w:val="199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191352" w:rsidRPr="000770A6" w14:paraId="3758A043" w14:textId="77777777" w:rsidTr="004B77E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CA7088" w14:textId="77777777" w:rsidR="00191352" w:rsidRDefault="00191352" w:rsidP="004B77E8">
                <w:pPr>
                  <w:spacing w:before="26"/>
                  <w:ind w:left="20" w:right="-134"/>
                  <w:rPr>
                    <w:szCs w:val="22"/>
                  </w:rPr>
                </w:pPr>
                <w:bookmarkStart w:id="230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4BECAB" w14:textId="77777777" w:rsidR="00191352" w:rsidRDefault="00191352" w:rsidP="004B77E8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C33F1A" w14:textId="77777777" w:rsidR="00191352" w:rsidRDefault="00191352" w:rsidP="004B77E8">
                <w:pPr>
                  <w:jc w:val="center"/>
                </w:pPr>
              </w:p>
            </w:tc>
          </w:tr>
        </w:tbl>
        <w:p w14:paraId="5E08FFAF" w14:textId="77777777" w:rsidR="00191352" w:rsidRDefault="57491CD3" w:rsidP="004B77E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656CC01C" wp14:editId="139E04E8">
                <wp:extent cx="5490208" cy="327456"/>
                <wp:effectExtent l="0" t="0" r="0" b="0"/>
                <wp:docPr id="6" name="Obraz 6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A45B225" w14:textId="77777777" w:rsidR="00191352" w:rsidRDefault="00191352" w:rsidP="004B77E8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ECFF98C" w14:textId="77777777" w:rsidR="00191352" w:rsidRPr="00B76E98" w:rsidRDefault="00191352" w:rsidP="004B77E8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30"/>
        </w:p>
      </w:tc>
    </w:tr>
  </w:tbl>
  <w:p w14:paraId="7CABA4ED" w14:textId="77777777" w:rsidR="00191352" w:rsidRDefault="00191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087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6A65"/>
    <w:multiLevelType w:val="hybridMultilevel"/>
    <w:tmpl w:val="37644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B2F19"/>
    <w:multiLevelType w:val="hybridMultilevel"/>
    <w:tmpl w:val="06BA5724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16133"/>
    <w:multiLevelType w:val="hybridMultilevel"/>
    <w:tmpl w:val="3648D80A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15E8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45CE7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836081E"/>
    <w:multiLevelType w:val="hybridMultilevel"/>
    <w:tmpl w:val="84BA7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D3A6B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691211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9" w15:restartNumberingAfterBreak="0">
    <w:nsid w:val="19C969A5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54A49"/>
    <w:multiLevelType w:val="multilevel"/>
    <w:tmpl w:val="3A2C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C811B5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AC784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92896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65516"/>
    <w:multiLevelType w:val="multilevel"/>
    <w:tmpl w:val="2B1C41D2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5" w15:restartNumberingAfterBreak="0">
    <w:nsid w:val="36F4668A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16" w15:restartNumberingAfterBreak="0">
    <w:nsid w:val="3C58402F"/>
    <w:multiLevelType w:val="multilevel"/>
    <w:tmpl w:val="0B60DAA4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1337167"/>
    <w:multiLevelType w:val="hybridMultilevel"/>
    <w:tmpl w:val="CE228042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04128"/>
    <w:multiLevelType w:val="multilevel"/>
    <w:tmpl w:val="8D60359E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FB091E"/>
    <w:multiLevelType w:val="multilevel"/>
    <w:tmpl w:val="027E0674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A71195E"/>
    <w:multiLevelType w:val="multilevel"/>
    <w:tmpl w:val="49D03B2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5"/>
      <w:numFmt w:val="decimal"/>
      <w:isLgl/>
      <w:lvlText w:val="%1.%2."/>
      <w:lvlJc w:val="left"/>
      <w:pPr>
        <w:ind w:left="1050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 w15:restartNumberingAfterBreak="0">
    <w:nsid w:val="4D93499C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DF0B66"/>
    <w:multiLevelType w:val="multilevel"/>
    <w:tmpl w:val="FD986234"/>
    <w:lvl w:ilvl="0">
      <w:start w:val="1"/>
      <w:numFmt w:val="decimal"/>
      <w:lvlText w:val="%1."/>
      <w:lvlJc w:val="left"/>
      <w:pPr>
        <w:ind w:left="264" w:hanging="264"/>
      </w:pPr>
      <w:rPr>
        <w:rFonts w:ascii="Calibri" w:eastAsia="Calibri" w:hAnsi="Calibri" w:cs="Times New Roman"/>
      </w:rPr>
    </w:lvl>
    <w:lvl w:ilvl="1">
      <w:start w:val="4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3" w15:restartNumberingAfterBreak="0">
    <w:nsid w:val="4F6A4E43"/>
    <w:multiLevelType w:val="hybridMultilevel"/>
    <w:tmpl w:val="55A62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06008"/>
    <w:multiLevelType w:val="hybridMultilevel"/>
    <w:tmpl w:val="7B423A8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 w15:restartNumberingAfterBreak="0">
    <w:nsid w:val="502B38D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53AC42A5"/>
    <w:multiLevelType w:val="hybridMultilevel"/>
    <w:tmpl w:val="B9545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15E78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06E93"/>
    <w:multiLevelType w:val="multilevel"/>
    <w:tmpl w:val="B00AFB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98470C0"/>
    <w:multiLevelType w:val="multilevel"/>
    <w:tmpl w:val="6AAE09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B1629F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2E4246"/>
    <w:multiLevelType w:val="hybridMultilevel"/>
    <w:tmpl w:val="FFF03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62643"/>
    <w:multiLevelType w:val="hybridMultilevel"/>
    <w:tmpl w:val="AD5E5D66"/>
    <w:lvl w:ilvl="0" w:tplc="8A2A018C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96C4582E">
      <w:start w:val="1"/>
      <w:numFmt w:val="lowerRoman"/>
      <w:lvlText w:val="%3."/>
      <w:lvlJc w:val="right"/>
      <w:pPr>
        <w:ind w:left="2226" w:hanging="180"/>
      </w:pPr>
    </w:lvl>
    <w:lvl w:ilvl="3" w:tplc="2F88CE56">
      <w:start w:val="1"/>
      <w:numFmt w:val="decimal"/>
      <w:lvlText w:val="%4."/>
      <w:lvlJc w:val="left"/>
      <w:pPr>
        <w:ind w:left="2946" w:hanging="360"/>
      </w:pPr>
    </w:lvl>
    <w:lvl w:ilvl="4" w:tplc="3FBEDFF6">
      <w:start w:val="1"/>
      <w:numFmt w:val="lowerLetter"/>
      <w:lvlText w:val="%5."/>
      <w:lvlJc w:val="left"/>
      <w:pPr>
        <w:ind w:left="3666" w:hanging="360"/>
      </w:pPr>
    </w:lvl>
    <w:lvl w:ilvl="5" w:tplc="81681B42">
      <w:start w:val="1"/>
      <w:numFmt w:val="lowerRoman"/>
      <w:lvlText w:val="%6."/>
      <w:lvlJc w:val="right"/>
      <w:pPr>
        <w:ind w:left="4386" w:hanging="180"/>
      </w:pPr>
    </w:lvl>
    <w:lvl w:ilvl="6" w:tplc="F1FE6098">
      <w:start w:val="1"/>
      <w:numFmt w:val="decimal"/>
      <w:lvlText w:val="%7."/>
      <w:lvlJc w:val="left"/>
      <w:pPr>
        <w:ind w:left="5106" w:hanging="360"/>
      </w:pPr>
    </w:lvl>
    <w:lvl w:ilvl="7" w:tplc="130C3B06">
      <w:start w:val="1"/>
      <w:numFmt w:val="lowerLetter"/>
      <w:lvlText w:val="%8."/>
      <w:lvlJc w:val="left"/>
      <w:pPr>
        <w:ind w:left="5826" w:hanging="360"/>
      </w:pPr>
    </w:lvl>
    <w:lvl w:ilvl="8" w:tplc="A6C20802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5B6D6B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C6671"/>
    <w:multiLevelType w:val="hybridMultilevel"/>
    <w:tmpl w:val="32DA3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0655F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E468CA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42A02"/>
    <w:multiLevelType w:val="hybridMultilevel"/>
    <w:tmpl w:val="75D29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4501A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15070"/>
    <w:multiLevelType w:val="multilevel"/>
    <w:tmpl w:val="54DE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A0446F"/>
    <w:multiLevelType w:val="hybridMultilevel"/>
    <w:tmpl w:val="456CB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C678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517330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2"/>
  </w:num>
  <w:num w:numId="2">
    <w:abstractNumId w:val="18"/>
  </w:num>
  <w:num w:numId="3">
    <w:abstractNumId w:val="24"/>
  </w:num>
  <w:num w:numId="4">
    <w:abstractNumId w:val="22"/>
  </w:num>
  <w:num w:numId="5">
    <w:abstractNumId w:val="11"/>
  </w:num>
  <w:num w:numId="6">
    <w:abstractNumId w:val="14"/>
  </w:num>
  <w:num w:numId="7">
    <w:abstractNumId w:val="28"/>
  </w:num>
  <w:num w:numId="8">
    <w:abstractNumId w:val="2"/>
  </w:num>
  <w:num w:numId="9">
    <w:abstractNumId w:val="1"/>
  </w:num>
  <w:num w:numId="10">
    <w:abstractNumId w:val="26"/>
  </w:num>
  <w:num w:numId="11">
    <w:abstractNumId w:val="37"/>
  </w:num>
  <w:num w:numId="12">
    <w:abstractNumId w:val="3"/>
  </w:num>
  <w:num w:numId="13">
    <w:abstractNumId w:val="13"/>
  </w:num>
  <w:num w:numId="14">
    <w:abstractNumId w:val="25"/>
  </w:num>
  <w:num w:numId="15">
    <w:abstractNumId w:val="10"/>
  </w:num>
  <w:num w:numId="16">
    <w:abstractNumId w:val="40"/>
  </w:num>
  <w:num w:numId="17">
    <w:abstractNumId w:val="8"/>
  </w:num>
  <w:num w:numId="18">
    <w:abstractNumId w:val="33"/>
  </w:num>
  <w:num w:numId="19">
    <w:abstractNumId w:val="17"/>
  </w:num>
  <w:num w:numId="20">
    <w:abstractNumId w:val="27"/>
  </w:num>
  <w:num w:numId="21">
    <w:abstractNumId w:val="38"/>
  </w:num>
  <w:num w:numId="22">
    <w:abstractNumId w:val="0"/>
  </w:num>
  <w:num w:numId="23">
    <w:abstractNumId w:val="36"/>
  </w:num>
  <w:num w:numId="24">
    <w:abstractNumId w:val="9"/>
  </w:num>
  <w:num w:numId="25">
    <w:abstractNumId w:val="31"/>
  </w:num>
  <w:num w:numId="26">
    <w:abstractNumId w:val="39"/>
  </w:num>
  <w:num w:numId="27">
    <w:abstractNumId w:val="29"/>
  </w:num>
  <w:num w:numId="28">
    <w:abstractNumId w:val="15"/>
  </w:num>
  <w:num w:numId="29">
    <w:abstractNumId w:val="35"/>
  </w:num>
  <w:num w:numId="30">
    <w:abstractNumId w:val="12"/>
  </w:num>
  <w:num w:numId="31">
    <w:abstractNumId w:val="20"/>
  </w:num>
  <w:num w:numId="32">
    <w:abstractNumId w:val="41"/>
  </w:num>
  <w:num w:numId="33">
    <w:abstractNumId w:val="7"/>
  </w:num>
  <w:num w:numId="34">
    <w:abstractNumId w:val="5"/>
  </w:num>
  <w:num w:numId="35">
    <w:abstractNumId w:val="42"/>
  </w:num>
  <w:num w:numId="36">
    <w:abstractNumId w:val="16"/>
  </w:num>
  <w:num w:numId="37">
    <w:abstractNumId w:val="19"/>
  </w:num>
  <w:num w:numId="38">
    <w:abstractNumId w:val="4"/>
  </w:num>
  <w:num w:numId="39">
    <w:abstractNumId w:val="21"/>
  </w:num>
  <w:num w:numId="40">
    <w:abstractNumId w:val="30"/>
  </w:num>
  <w:num w:numId="41">
    <w:abstractNumId w:val="34"/>
  </w:num>
  <w:num w:numId="42">
    <w:abstractNumId w:val="6"/>
  </w:num>
  <w:num w:numId="43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0C24"/>
    <w:rsid w:val="0000220E"/>
    <w:rsid w:val="00002C2D"/>
    <w:rsid w:val="000034C0"/>
    <w:rsid w:val="000038DE"/>
    <w:rsid w:val="0000401F"/>
    <w:rsid w:val="0000441E"/>
    <w:rsid w:val="0000548E"/>
    <w:rsid w:val="00005494"/>
    <w:rsid w:val="00006669"/>
    <w:rsid w:val="00006929"/>
    <w:rsid w:val="00006C1D"/>
    <w:rsid w:val="00006F57"/>
    <w:rsid w:val="0001013F"/>
    <w:rsid w:val="00010DC9"/>
    <w:rsid w:val="00011182"/>
    <w:rsid w:val="00011829"/>
    <w:rsid w:val="00011F52"/>
    <w:rsid w:val="00012EB1"/>
    <w:rsid w:val="0001394D"/>
    <w:rsid w:val="00015F9A"/>
    <w:rsid w:val="000162C3"/>
    <w:rsid w:val="000167B1"/>
    <w:rsid w:val="00017215"/>
    <w:rsid w:val="0001782E"/>
    <w:rsid w:val="000213C3"/>
    <w:rsid w:val="000227DB"/>
    <w:rsid w:val="000239B3"/>
    <w:rsid w:val="000241CC"/>
    <w:rsid w:val="00024797"/>
    <w:rsid w:val="0002535A"/>
    <w:rsid w:val="000258B0"/>
    <w:rsid w:val="0002624F"/>
    <w:rsid w:val="0002707E"/>
    <w:rsid w:val="00027E39"/>
    <w:rsid w:val="00030AD2"/>
    <w:rsid w:val="000324AC"/>
    <w:rsid w:val="00032CAD"/>
    <w:rsid w:val="000349F4"/>
    <w:rsid w:val="00034BAC"/>
    <w:rsid w:val="00035188"/>
    <w:rsid w:val="00035DFE"/>
    <w:rsid w:val="000360FD"/>
    <w:rsid w:val="000362DD"/>
    <w:rsid w:val="000365EB"/>
    <w:rsid w:val="00037059"/>
    <w:rsid w:val="00040126"/>
    <w:rsid w:val="00040823"/>
    <w:rsid w:val="00040ECE"/>
    <w:rsid w:val="00041346"/>
    <w:rsid w:val="000426AB"/>
    <w:rsid w:val="00043252"/>
    <w:rsid w:val="000433B2"/>
    <w:rsid w:val="00043F62"/>
    <w:rsid w:val="000449D1"/>
    <w:rsid w:val="00044E7A"/>
    <w:rsid w:val="0004538A"/>
    <w:rsid w:val="00045636"/>
    <w:rsid w:val="000456D2"/>
    <w:rsid w:val="0004752C"/>
    <w:rsid w:val="00050891"/>
    <w:rsid w:val="00052FB4"/>
    <w:rsid w:val="00053126"/>
    <w:rsid w:val="000542AA"/>
    <w:rsid w:val="00054F5C"/>
    <w:rsid w:val="0005634F"/>
    <w:rsid w:val="00056F02"/>
    <w:rsid w:val="0005740B"/>
    <w:rsid w:val="0005792C"/>
    <w:rsid w:val="00057A9C"/>
    <w:rsid w:val="00061077"/>
    <w:rsid w:val="00061899"/>
    <w:rsid w:val="00061EF8"/>
    <w:rsid w:val="0006397C"/>
    <w:rsid w:val="00063CE9"/>
    <w:rsid w:val="00064BE8"/>
    <w:rsid w:val="000652D3"/>
    <w:rsid w:val="00066220"/>
    <w:rsid w:val="00066728"/>
    <w:rsid w:val="00066A34"/>
    <w:rsid w:val="00066EAA"/>
    <w:rsid w:val="000675D8"/>
    <w:rsid w:val="000677FC"/>
    <w:rsid w:val="00070671"/>
    <w:rsid w:val="00070B59"/>
    <w:rsid w:val="00071479"/>
    <w:rsid w:val="00071B36"/>
    <w:rsid w:val="00073E84"/>
    <w:rsid w:val="00074AE4"/>
    <w:rsid w:val="000761F8"/>
    <w:rsid w:val="0007663E"/>
    <w:rsid w:val="00077081"/>
    <w:rsid w:val="000770A6"/>
    <w:rsid w:val="00077BB4"/>
    <w:rsid w:val="00077E45"/>
    <w:rsid w:val="00080317"/>
    <w:rsid w:val="000807B1"/>
    <w:rsid w:val="0008167F"/>
    <w:rsid w:val="00081B43"/>
    <w:rsid w:val="0008369B"/>
    <w:rsid w:val="000836B6"/>
    <w:rsid w:val="00083C10"/>
    <w:rsid w:val="00083FB1"/>
    <w:rsid w:val="00085BB2"/>
    <w:rsid w:val="00086219"/>
    <w:rsid w:val="00086730"/>
    <w:rsid w:val="0008737C"/>
    <w:rsid w:val="0008763C"/>
    <w:rsid w:val="00090703"/>
    <w:rsid w:val="00091276"/>
    <w:rsid w:val="00091A05"/>
    <w:rsid w:val="00091A67"/>
    <w:rsid w:val="00091B1C"/>
    <w:rsid w:val="00091C1E"/>
    <w:rsid w:val="00092916"/>
    <w:rsid w:val="0009293D"/>
    <w:rsid w:val="00092B16"/>
    <w:rsid w:val="00092E4D"/>
    <w:rsid w:val="0009327B"/>
    <w:rsid w:val="00093886"/>
    <w:rsid w:val="00093899"/>
    <w:rsid w:val="00094039"/>
    <w:rsid w:val="00094513"/>
    <w:rsid w:val="00094DE3"/>
    <w:rsid w:val="00095430"/>
    <w:rsid w:val="00095448"/>
    <w:rsid w:val="00096452"/>
    <w:rsid w:val="0009760D"/>
    <w:rsid w:val="000A0447"/>
    <w:rsid w:val="000A0BCE"/>
    <w:rsid w:val="000A104B"/>
    <w:rsid w:val="000A1C6B"/>
    <w:rsid w:val="000A31C8"/>
    <w:rsid w:val="000A3B0E"/>
    <w:rsid w:val="000A4BDB"/>
    <w:rsid w:val="000A65D0"/>
    <w:rsid w:val="000A7A76"/>
    <w:rsid w:val="000B1877"/>
    <w:rsid w:val="000B2192"/>
    <w:rsid w:val="000B289D"/>
    <w:rsid w:val="000B396D"/>
    <w:rsid w:val="000B3C7F"/>
    <w:rsid w:val="000B3D32"/>
    <w:rsid w:val="000B43A2"/>
    <w:rsid w:val="000B4434"/>
    <w:rsid w:val="000B5BFD"/>
    <w:rsid w:val="000B64EC"/>
    <w:rsid w:val="000B71E8"/>
    <w:rsid w:val="000B73F8"/>
    <w:rsid w:val="000B7926"/>
    <w:rsid w:val="000C0552"/>
    <w:rsid w:val="000C0C0E"/>
    <w:rsid w:val="000C1DE9"/>
    <w:rsid w:val="000C28DF"/>
    <w:rsid w:val="000C30E1"/>
    <w:rsid w:val="000C3402"/>
    <w:rsid w:val="000C4839"/>
    <w:rsid w:val="000C4BFA"/>
    <w:rsid w:val="000C4D13"/>
    <w:rsid w:val="000C5938"/>
    <w:rsid w:val="000C7547"/>
    <w:rsid w:val="000C795A"/>
    <w:rsid w:val="000C796C"/>
    <w:rsid w:val="000D0EAA"/>
    <w:rsid w:val="000D3A2E"/>
    <w:rsid w:val="000D44F7"/>
    <w:rsid w:val="000D45DF"/>
    <w:rsid w:val="000D5C8D"/>
    <w:rsid w:val="000D5CC2"/>
    <w:rsid w:val="000D6970"/>
    <w:rsid w:val="000D6A0A"/>
    <w:rsid w:val="000E21CD"/>
    <w:rsid w:val="000E2328"/>
    <w:rsid w:val="000E23E8"/>
    <w:rsid w:val="000E342D"/>
    <w:rsid w:val="000E3AB5"/>
    <w:rsid w:val="000E4735"/>
    <w:rsid w:val="000E5528"/>
    <w:rsid w:val="000E5825"/>
    <w:rsid w:val="000E63C1"/>
    <w:rsid w:val="000F0019"/>
    <w:rsid w:val="000F0240"/>
    <w:rsid w:val="000F0664"/>
    <w:rsid w:val="000F0901"/>
    <w:rsid w:val="000F0F17"/>
    <w:rsid w:val="000F3203"/>
    <w:rsid w:val="000F3DA1"/>
    <w:rsid w:val="000F4404"/>
    <w:rsid w:val="000F45F9"/>
    <w:rsid w:val="000F46AF"/>
    <w:rsid w:val="000F479B"/>
    <w:rsid w:val="000F5350"/>
    <w:rsid w:val="000F5601"/>
    <w:rsid w:val="000F5A76"/>
    <w:rsid w:val="000F5EB3"/>
    <w:rsid w:val="000F63AC"/>
    <w:rsid w:val="000F6CDF"/>
    <w:rsid w:val="000F6E3F"/>
    <w:rsid w:val="000F73AB"/>
    <w:rsid w:val="0010199B"/>
    <w:rsid w:val="00101AF0"/>
    <w:rsid w:val="00101FD9"/>
    <w:rsid w:val="00102373"/>
    <w:rsid w:val="00104584"/>
    <w:rsid w:val="00105491"/>
    <w:rsid w:val="001064EF"/>
    <w:rsid w:val="00106513"/>
    <w:rsid w:val="00106CE8"/>
    <w:rsid w:val="00107925"/>
    <w:rsid w:val="0010799A"/>
    <w:rsid w:val="00107FAF"/>
    <w:rsid w:val="001101AE"/>
    <w:rsid w:val="001104B1"/>
    <w:rsid w:val="001105B9"/>
    <w:rsid w:val="00111981"/>
    <w:rsid w:val="00111B7D"/>
    <w:rsid w:val="001136C9"/>
    <w:rsid w:val="00113AFF"/>
    <w:rsid w:val="00114116"/>
    <w:rsid w:val="0011411B"/>
    <w:rsid w:val="0011430F"/>
    <w:rsid w:val="00114E8A"/>
    <w:rsid w:val="0011561A"/>
    <w:rsid w:val="00115727"/>
    <w:rsid w:val="0011692E"/>
    <w:rsid w:val="001172CC"/>
    <w:rsid w:val="00117A57"/>
    <w:rsid w:val="00120870"/>
    <w:rsid w:val="00120E1D"/>
    <w:rsid w:val="00121426"/>
    <w:rsid w:val="001216B5"/>
    <w:rsid w:val="001222BF"/>
    <w:rsid w:val="00122952"/>
    <w:rsid w:val="0012300F"/>
    <w:rsid w:val="001239E3"/>
    <w:rsid w:val="00125029"/>
    <w:rsid w:val="001254CA"/>
    <w:rsid w:val="0012588D"/>
    <w:rsid w:val="00125F05"/>
    <w:rsid w:val="001267E6"/>
    <w:rsid w:val="001276ED"/>
    <w:rsid w:val="001279BC"/>
    <w:rsid w:val="00127BE1"/>
    <w:rsid w:val="0013013B"/>
    <w:rsid w:val="0013029A"/>
    <w:rsid w:val="00131064"/>
    <w:rsid w:val="00131A54"/>
    <w:rsid w:val="001339FF"/>
    <w:rsid w:val="00134E44"/>
    <w:rsid w:val="00136A10"/>
    <w:rsid w:val="00137C41"/>
    <w:rsid w:val="00137E3D"/>
    <w:rsid w:val="0014041B"/>
    <w:rsid w:val="0014051F"/>
    <w:rsid w:val="001405E2"/>
    <w:rsid w:val="00143012"/>
    <w:rsid w:val="001431D0"/>
    <w:rsid w:val="001435D4"/>
    <w:rsid w:val="001435F5"/>
    <w:rsid w:val="001438B2"/>
    <w:rsid w:val="00143E24"/>
    <w:rsid w:val="00143EB9"/>
    <w:rsid w:val="00144F19"/>
    <w:rsid w:val="0014567B"/>
    <w:rsid w:val="00145ACA"/>
    <w:rsid w:val="00146BB7"/>
    <w:rsid w:val="001503E1"/>
    <w:rsid w:val="00150D7C"/>
    <w:rsid w:val="00150FCB"/>
    <w:rsid w:val="0015100E"/>
    <w:rsid w:val="001510B1"/>
    <w:rsid w:val="0015425C"/>
    <w:rsid w:val="001542B9"/>
    <w:rsid w:val="00154548"/>
    <w:rsid w:val="0015502A"/>
    <w:rsid w:val="00156714"/>
    <w:rsid w:val="00156906"/>
    <w:rsid w:val="00156D37"/>
    <w:rsid w:val="001603AA"/>
    <w:rsid w:val="0016205C"/>
    <w:rsid w:val="001629D3"/>
    <w:rsid w:val="001637CB"/>
    <w:rsid w:val="00163C15"/>
    <w:rsid w:val="00163DAA"/>
    <w:rsid w:val="0016433B"/>
    <w:rsid w:val="001643C4"/>
    <w:rsid w:val="0016446F"/>
    <w:rsid w:val="001647F5"/>
    <w:rsid w:val="00164894"/>
    <w:rsid w:val="00164E48"/>
    <w:rsid w:val="00165306"/>
    <w:rsid w:val="001666D2"/>
    <w:rsid w:val="00166E9A"/>
    <w:rsid w:val="00166EEA"/>
    <w:rsid w:val="00167078"/>
    <w:rsid w:val="00167DA5"/>
    <w:rsid w:val="001701E5"/>
    <w:rsid w:val="00170517"/>
    <w:rsid w:val="00172587"/>
    <w:rsid w:val="00173A05"/>
    <w:rsid w:val="001743E5"/>
    <w:rsid w:val="001746FE"/>
    <w:rsid w:val="00174B32"/>
    <w:rsid w:val="001753FC"/>
    <w:rsid w:val="001763B4"/>
    <w:rsid w:val="00176B5A"/>
    <w:rsid w:val="001772A5"/>
    <w:rsid w:val="001779B5"/>
    <w:rsid w:val="00181007"/>
    <w:rsid w:val="00181C3C"/>
    <w:rsid w:val="0018292E"/>
    <w:rsid w:val="00182E07"/>
    <w:rsid w:val="00182FA2"/>
    <w:rsid w:val="00184CAF"/>
    <w:rsid w:val="00186AA2"/>
    <w:rsid w:val="00186F65"/>
    <w:rsid w:val="001905E0"/>
    <w:rsid w:val="00190A43"/>
    <w:rsid w:val="00191352"/>
    <w:rsid w:val="001915C9"/>
    <w:rsid w:val="00191D71"/>
    <w:rsid w:val="00192524"/>
    <w:rsid w:val="001934EB"/>
    <w:rsid w:val="0019357D"/>
    <w:rsid w:val="00193A80"/>
    <w:rsid w:val="00194E1E"/>
    <w:rsid w:val="00194F7F"/>
    <w:rsid w:val="001963AB"/>
    <w:rsid w:val="00196F6C"/>
    <w:rsid w:val="00197054"/>
    <w:rsid w:val="001A0DE1"/>
    <w:rsid w:val="001A15FF"/>
    <w:rsid w:val="001A1722"/>
    <w:rsid w:val="001A2C37"/>
    <w:rsid w:val="001A3675"/>
    <w:rsid w:val="001A37CA"/>
    <w:rsid w:val="001A403E"/>
    <w:rsid w:val="001A487C"/>
    <w:rsid w:val="001A5C9F"/>
    <w:rsid w:val="001A6983"/>
    <w:rsid w:val="001A6B36"/>
    <w:rsid w:val="001B005D"/>
    <w:rsid w:val="001B1146"/>
    <w:rsid w:val="001B19C0"/>
    <w:rsid w:val="001B19DC"/>
    <w:rsid w:val="001B1FDE"/>
    <w:rsid w:val="001B28D4"/>
    <w:rsid w:val="001B3220"/>
    <w:rsid w:val="001B352F"/>
    <w:rsid w:val="001B4EA1"/>
    <w:rsid w:val="001B63BB"/>
    <w:rsid w:val="001B6897"/>
    <w:rsid w:val="001B6B9B"/>
    <w:rsid w:val="001C0C92"/>
    <w:rsid w:val="001C0E62"/>
    <w:rsid w:val="001C0F20"/>
    <w:rsid w:val="001C0F79"/>
    <w:rsid w:val="001C15B3"/>
    <w:rsid w:val="001C16E4"/>
    <w:rsid w:val="001C21EB"/>
    <w:rsid w:val="001C226C"/>
    <w:rsid w:val="001C30FB"/>
    <w:rsid w:val="001C474F"/>
    <w:rsid w:val="001C488D"/>
    <w:rsid w:val="001C528F"/>
    <w:rsid w:val="001C5754"/>
    <w:rsid w:val="001C5796"/>
    <w:rsid w:val="001C5ECB"/>
    <w:rsid w:val="001C7365"/>
    <w:rsid w:val="001C75ED"/>
    <w:rsid w:val="001D0655"/>
    <w:rsid w:val="001D07EF"/>
    <w:rsid w:val="001D14A0"/>
    <w:rsid w:val="001D15A1"/>
    <w:rsid w:val="001D28FC"/>
    <w:rsid w:val="001D32FB"/>
    <w:rsid w:val="001D376D"/>
    <w:rsid w:val="001D45C6"/>
    <w:rsid w:val="001D48A3"/>
    <w:rsid w:val="001D4D52"/>
    <w:rsid w:val="001D6038"/>
    <w:rsid w:val="001D7481"/>
    <w:rsid w:val="001D7DAC"/>
    <w:rsid w:val="001E0420"/>
    <w:rsid w:val="001E07AB"/>
    <w:rsid w:val="001E1111"/>
    <w:rsid w:val="001E1219"/>
    <w:rsid w:val="001E2548"/>
    <w:rsid w:val="001E307C"/>
    <w:rsid w:val="001E3762"/>
    <w:rsid w:val="001E4872"/>
    <w:rsid w:val="001E4DB3"/>
    <w:rsid w:val="001E5700"/>
    <w:rsid w:val="001E5AF3"/>
    <w:rsid w:val="001E71BB"/>
    <w:rsid w:val="001E764A"/>
    <w:rsid w:val="001F002A"/>
    <w:rsid w:val="001F0B8F"/>
    <w:rsid w:val="001F0E66"/>
    <w:rsid w:val="001F0F7D"/>
    <w:rsid w:val="001F1ACD"/>
    <w:rsid w:val="001F27D3"/>
    <w:rsid w:val="001F340F"/>
    <w:rsid w:val="001F3A1E"/>
    <w:rsid w:val="001F4152"/>
    <w:rsid w:val="001F47C7"/>
    <w:rsid w:val="001F54BA"/>
    <w:rsid w:val="001F561C"/>
    <w:rsid w:val="001F6EF8"/>
    <w:rsid w:val="001F6FE2"/>
    <w:rsid w:val="00200748"/>
    <w:rsid w:val="0020105B"/>
    <w:rsid w:val="0020273B"/>
    <w:rsid w:val="00203221"/>
    <w:rsid w:val="00203A01"/>
    <w:rsid w:val="00204D43"/>
    <w:rsid w:val="00205820"/>
    <w:rsid w:val="00205907"/>
    <w:rsid w:val="0020642A"/>
    <w:rsid w:val="00206580"/>
    <w:rsid w:val="00206678"/>
    <w:rsid w:val="00206B84"/>
    <w:rsid w:val="00206E44"/>
    <w:rsid w:val="00206F54"/>
    <w:rsid w:val="00207F95"/>
    <w:rsid w:val="0021044B"/>
    <w:rsid w:val="00211F76"/>
    <w:rsid w:val="002120D7"/>
    <w:rsid w:val="002123D6"/>
    <w:rsid w:val="00213E6F"/>
    <w:rsid w:val="00214223"/>
    <w:rsid w:val="00214506"/>
    <w:rsid w:val="00216EB7"/>
    <w:rsid w:val="00220500"/>
    <w:rsid w:val="002205C5"/>
    <w:rsid w:val="00221380"/>
    <w:rsid w:val="00221595"/>
    <w:rsid w:val="00223434"/>
    <w:rsid w:val="00223D39"/>
    <w:rsid w:val="00224BDB"/>
    <w:rsid w:val="00224E30"/>
    <w:rsid w:val="00227783"/>
    <w:rsid w:val="002301F9"/>
    <w:rsid w:val="00230D34"/>
    <w:rsid w:val="00230DBC"/>
    <w:rsid w:val="00231467"/>
    <w:rsid w:val="0023205F"/>
    <w:rsid w:val="0023342F"/>
    <w:rsid w:val="00233814"/>
    <w:rsid w:val="00233D24"/>
    <w:rsid w:val="002351DB"/>
    <w:rsid w:val="00236159"/>
    <w:rsid w:val="002363AF"/>
    <w:rsid w:val="00237C3C"/>
    <w:rsid w:val="00240212"/>
    <w:rsid w:val="00240DD2"/>
    <w:rsid w:val="00240E2A"/>
    <w:rsid w:val="002413DB"/>
    <w:rsid w:val="002415D3"/>
    <w:rsid w:val="00241985"/>
    <w:rsid w:val="00241D52"/>
    <w:rsid w:val="002420AF"/>
    <w:rsid w:val="002420E3"/>
    <w:rsid w:val="0024259A"/>
    <w:rsid w:val="002427CD"/>
    <w:rsid w:val="002429A8"/>
    <w:rsid w:val="00244B10"/>
    <w:rsid w:val="00244C82"/>
    <w:rsid w:val="00244DF3"/>
    <w:rsid w:val="00244E64"/>
    <w:rsid w:val="0024501E"/>
    <w:rsid w:val="00245862"/>
    <w:rsid w:val="00247102"/>
    <w:rsid w:val="002474BD"/>
    <w:rsid w:val="002519E2"/>
    <w:rsid w:val="00251F86"/>
    <w:rsid w:val="002532AB"/>
    <w:rsid w:val="002533B1"/>
    <w:rsid w:val="00253907"/>
    <w:rsid w:val="00254BAA"/>
    <w:rsid w:val="00254F03"/>
    <w:rsid w:val="00255398"/>
    <w:rsid w:val="002555A0"/>
    <w:rsid w:val="0025607E"/>
    <w:rsid w:val="00256BFB"/>
    <w:rsid w:val="00256DA6"/>
    <w:rsid w:val="00257886"/>
    <w:rsid w:val="00257D38"/>
    <w:rsid w:val="00260100"/>
    <w:rsid w:val="002611F8"/>
    <w:rsid w:val="00261F74"/>
    <w:rsid w:val="00262B55"/>
    <w:rsid w:val="00262EBE"/>
    <w:rsid w:val="002631B3"/>
    <w:rsid w:val="002633DC"/>
    <w:rsid w:val="002634F6"/>
    <w:rsid w:val="00263D72"/>
    <w:rsid w:val="00264B93"/>
    <w:rsid w:val="00265992"/>
    <w:rsid w:val="002659D0"/>
    <w:rsid w:val="00266237"/>
    <w:rsid w:val="002666FF"/>
    <w:rsid w:val="002667E7"/>
    <w:rsid w:val="0026683F"/>
    <w:rsid w:val="00266F08"/>
    <w:rsid w:val="0026770B"/>
    <w:rsid w:val="00267B4F"/>
    <w:rsid w:val="002713AA"/>
    <w:rsid w:val="00272A1D"/>
    <w:rsid w:val="0027308F"/>
    <w:rsid w:val="00273925"/>
    <w:rsid w:val="00273C16"/>
    <w:rsid w:val="0027457C"/>
    <w:rsid w:val="00274CE9"/>
    <w:rsid w:val="002755F5"/>
    <w:rsid w:val="00276448"/>
    <w:rsid w:val="0027669F"/>
    <w:rsid w:val="00276712"/>
    <w:rsid w:val="00276B14"/>
    <w:rsid w:val="00280199"/>
    <w:rsid w:val="00280297"/>
    <w:rsid w:val="00280C4F"/>
    <w:rsid w:val="0028302F"/>
    <w:rsid w:val="002838B7"/>
    <w:rsid w:val="00283E0B"/>
    <w:rsid w:val="00283EAB"/>
    <w:rsid w:val="00284CD3"/>
    <w:rsid w:val="00284EFB"/>
    <w:rsid w:val="002865BA"/>
    <w:rsid w:val="0028792D"/>
    <w:rsid w:val="00287937"/>
    <w:rsid w:val="002900A3"/>
    <w:rsid w:val="00290836"/>
    <w:rsid w:val="002910D9"/>
    <w:rsid w:val="00291173"/>
    <w:rsid w:val="00292202"/>
    <w:rsid w:val="002924EE"/>
    <w:rsid w:val="00292ABF"/>
    <w:rsid w:val="00293021"/>
    <w:rsid w:val="002939FD"/>
    <w:rsid w:val="00293FEC"/>
    <w:rsid w:val="002955E8"/>
    <w:rsid w:val="00295D5D"/>
    <w:rsid w:val="0029613A"/>
    <w:rsid w:val="00296B50"/>
    <w:rsid w:val="00297721"/>
    <w:rsid w:val="00297746"/>
    <w:rsid w:val="00297897"/>
    <w:rsid w:val="00297A2E"/>
    <w:rsid w:val="002A029B"/>
    <w:rsid w:val="002A0C9C"/>
    <w:rsid w:val="002A0F2F"/>
    <w:rsid w:val="002A2519"/>
    <w:rsid w:val="002A3E01"/>
    <w:rsid w:val="002A41FD"/>
    <w:rsid w:val="002A5CEC"/>
    <w:rsid w:val="002A640D"/>
    <w:rsid w:val="002A69FD"/>
    <w:rsid w:val="002A6A91"/>
    <w:rsid w:val="002A6D65"/>
    <w:rsid w:val="002A78F1"/>
    <w:rsid w:val="002A7FED"/>
    <w:rsid w:val="002B05E7"/>
    <w:rsid w:val="002B0BDB"/>
    <w:rsid w:val="002B0D76"/>
    <w:rsid w:val="002B1277"/>
    <w:rsid w:val="002B1397"/>
    <w:rsid w:val="002B1E16"/>
    <w:rsid w:val="002B201C"/>
    <w:rsid w:val="002B33F4"/>
    <w:rsid w:val="002B3671"/>
    <w:rsid w:val="002B3A04"/>
    <w:rsid w:val="002B44C0"/>
    <w:rsid w:val="002B4AAF"/>
    <w:rsid w:val="002B57A1"/>
    <w:rsid w:val="002B5F19"/>
    <w:rsid w:val="002B68B8"/>
    <w:rsid w:val="002B6FEF"/>
    <w:rsid w:val="002C04D2"/>
    <w:rsid w:val="002C06C5"/>
    <w:rsid w:val="002C0720"/>
    <w:rsid w:val="002C0B8D"/>
    <w:rsid w:val="002C212B"/>
    <w:rsid w:val="002C2419"/>
    <w:rsid w:val="002C2645"/>
    <w:rsid w:val="002C279F"/>
    <w:rsid w:val="002C2ABE"/>
    <w:rsid w:val="002C4B7F"/>
    <w:rsid w:val="002C5857"/>
    <w:rsid w:val="002C6909"/>
    <w:rsid w:val="002C70A5"/>
    <w:rsid w:val="002C7AF0"/>
    <w:rsid w:val="002D146C"/>
    <w:rsid w:val="002D17A5"/>
    <w:rsid w:val="002D2A68"/>
    <w:rsid w:val="002D3206"/>
    <w:rsid w:val="002D36E3"/>
    <w:rsid w:val="002D4FC5"/>
    <w:rsid w:val="002D5445"/>
    <w:rsid w:val="002D5F94"/>
    <w:rsid w:val="002D693F"/>
    <w:rsid w:val="002D7802"/>
    <w:rsid w:val="002E0202"/>
    <w:rsid w:val="002E1781"/>
    <w:rsid w:val="002E248E"/>
    <w:rsid w:val="002E3D74"/>
    <w:rsid w:val="002E3F42"/>
    <w:rsid w:val="002E43A4"/>
    <w:rsid w:val="002E4682"/>
    <w:rsid w:val="002E5154"/>
    <w:rsid w:val="002E52C4"/>
    <w:rsid w:val="002E71A1"/>
    <w:rsid w:val="002E732E"/>
    <w:rsid w:val="002F04A1"/>
    <w:rsid w:val="002F0670"/>
    <w:rsid w:val="002F0A17"/>
    <w:rsid w:val="002F0A27"/>
    <w:rsid w:val="002F150E"/>
    <w:rsid w:val="002F1614"/>
    <w:rsid w:val="002F1956"/>
    <w:rsid w:val="002F384B"/>
    <w:rsid w:val="002F3D2F"/>
    <w:rsid w:val="002F4C4B"/>
    <w:rsid w:val="002F5945"/>
    <w:rsid w:val="002F5C9C"/>
    <w:rsid w:val="002F5D90"/>
    <w:rsid w:val="002F6247"/>
    <w:rsid w:val="002F64B7"/>
    <w:rsid w:val="002F64F9"/>
    <w:rsid w:val="002F6880"/>
    <w:rsid w:val="002F6CD0"/>
    <w:rsid w:val="002F766F"/>
    <w:rsid w:val="00300EFD"/>
    <w:rsid w:val="00301AEB"/>
    <w:rsid w:val="00302627"/>
    <w:rsid w:val="00302B94"/>
    <w:rsid w:val="00303708"/>
    <w:rsid w:val="003041C5"/>
    <w:rsid w:val="00304920"/>
    <w:rsid w:val="00304B48"/>
    <w:rsid w:val="00304BEE"/>
    <w:rsid w:val="00304CF8"/>
    <w:rsid w:val="003054BD"/>
    <w:rsid w:val="00305E8E"/>
    <w:rsid w:val="003069A6"/>
    <w:rsid w:val="00307996"/>
    <w:rsid w:val="003079B0"/>
    <w:rsid w:val="003101E2"/>
    <w:rsid w:val="00310A6D"/>
    <w:rsid w:val="0031193A"/>
    <w:rsid w:val="003138EA"/>
    <w:rsid w:val="00313CE1"/>
    <w:rsid w:val="003155C9"/>
    <w:rsid w:val="00315FDB"/>
    <w:rsid w:val="00316A09"/>
    <w:rsid w:val="003170F4"/>
    <w:rsid w:val="003170FC"/>
    <w:rsid w:val="00317215"/>
    <w:rsid w:val="003202EB"/>
    <w:rsid w:val="00320365"/>
    <w:rsid w:val="00320970"/>
    <w:rsid w:val="003214CC"/>
    <w:rsid w:val="003217CF"/>
    <w:rsid w:val="00321C00"/>
    <w:rsid w:val="00321E85"/>
    <w:rsid w:val="00322618"/>
    <w:rsid w:val="00322AED"/>
    <w:rsid w:val="003238B5"/>
    <w:rsid w:val="00323CB8"/>
    <w:rsid w:val="00323EEB"/>
    <w:rsid w:val="00324AB0"/>
    <w:rsid w:val="00326474"/>
    <w:rsid w:val="003269B5"/>
    <w:rsid w:val="0032705B"/>
    <w:rsid w:val="00331599"/>
    <w:rsid w:val="00331B02"/>
    <w:rsid w:val="00332B37"/>
    <w:rsid w:val="0033408C"/>
    <w:rsid w:val="00334694"/>
    <w:rsid w:val="003346CE"/>
    <w:rsid w:val="003347E7"/>
    <w:rsid w:val="00335412"/>
    <w:rsid w:val="00335608"/>
    <w:rsid w:val="003370C1"/>
    <w:rsid w:val="003376AF"/>
    <w:rsid w:val="003417AB"/>
    <w:rsid w:val="00341D82"/>
    <w:rsid w:val="00342348"/>
    <w:rsid w:val="00342531"/>
    <w:rsid w:val="00343324"/>
    <w:rsid w:val="0034344C"/>
    <w:rsid w:val="00343B6A"/>
    <w:rsid w:val="003440C8"/>
    <w:rsid w:val="0034425A"/>
    <w:rsid w:val="003446FE"/>
    <w:rsid w:val="003450F4"/>
    <w:rsid w:val="00345227"/>
    <w:rsid w:val="0034528E"/>
    <w:rsid w:val="00346DEE"/>
    <w:rsid w:val="0035000B"/>
    <w:rsid w:val="0035048E"/>
    <w:rsid w:val="00350C1D"/>
    <w:rsid w:val="00351730"/>
    <w:rsid w:val="003524AA"/>
    <w:rsid w:val="00354054"/>
    <w:rsid w:val="003561FC"/>
    <w:rsid w:val="0035676F"/>
    <w:rsid w:val="003567C7"/>
    <w:rsid w:val="00356812"/>
    <w:rsid w:val="00356AB5"/>
    <w:rsid w:val="003574F7"/>
    <w:rsid w:val="00357684"/>
    <w:rsid w:val="00360AA9"/>
    <w:rsid w:val="00360C9C"/>
    <w:rsid w:val="00360CB1"/>
    <w:rsid w:val="003618AA"/>
    <w:rsid w:val="003618B2"/>
    <w:rsid w:val="0036237D"/>
    <w:rsid w:val="00362D3D"/>
    <w:rsid w:val="00363D91"/>
    <w:rsid w:val="00363DA7"/>
    <w:rsid w:val="00363F7C"/>
    <w:rsid w:val="003640FE"/>
    <w:rsid w:val="00365698"/>
    <w:rsid w:val="00366384"/>
    <w:rsid w:val="00367345"/>
    <w:rsid w:val="00367D5F"/>
    <w:rsid w:val="00370021"/>
    <w:rsid w:val="0037090B"/>
    <w:rsid w:val="0037092C"/>
    <w:rsid w:val="00370B15"/>
    <w:rsid w:val="00370C8F"/>
    <w:rsid w:val="00372D80"/>
    <w:rsid w:val="00373121"/>
    <w:rsid w:val="003741A0"/>
    <w:rsid w:val="0037528C"/>
    <w:rsid w:val="0037572F"/>
    <w:rsid w:val="00376883"/>
    <w:rsid w:val="00377798"/>
    <w:rsid w:val="003807E6"/>
    <w:rsid w:val="0038111B"/>
    <w:rsid w:val="003811B2"/>
    <w:rsid w:val="003845A3"/>
    <w:rsid w:val="00384D23"/>
    <w:rsid w:val="00385414"/>
    <w:rsid w:val="00385824"/>
    <w:rsid w:val="00386606"/>
    <w:rsid w:val="00386DBD"/>
    <w:rsid w:val="00390EB1"/>
    <w:rsid w:val="00391826"/>
    <w:rsid w:val="00391984"/>
    <w:rsid w:val="00391A51"/>
    <w:rsid w:val="00391E7B"/>
    <w:rsid w:val="00392683"/>
    <w:rsid w:val="00392732"/>
    <w:rsid w:val="00392A1A"/>
    <w:rsid w:val="00393449"/>
    <w:rsid w:val="003936A7"/>
    <w:rsid w:val="00393911"/>
    <w:rsid w:val="003940E9"/>
    <w:rsid w:val="00394A1A"/>
    <w:rsid w:val="00394AD9"/>
    <w:rsid w:val="00395322"/>
    <w:rsid w:val="00395A72"/>
    <w:rsid w:val="00395BDF"/>
    <w:rsid w:val="00395D7E"/>
    <w:rsid w:val="00395E1D"/>
    <w:rsid w:val="00396103"/>
    <w:rsid w:val="00396DAB"/>
    <w:rsid w:val="003974D6"/>
    <w:rsid w:val="003A0041"/>
    <w:rsid w:val="003A055C"/>
    <w:rsid w:val="003A0CDC"/>
    <w:rsid w:val="003A221A"/>
    <w:rsid w:val="003A25E5"/>
    <w:rsid w:val="003A284D"/>
    <w:rsid w:val="003A469B"/>
    <w:rsid w:val="003A4B2D"/>
    <w:rsid w:val="003A4BC3"/>
    <w:rsid w:val="003A4D66"/>
    <w:rsid w:val="003A52BB"/>
    <w:rsid w:val="003A5712"/>
    <w:rsid w:val="003A5EE1"/>
    <w:rsid w:val="003A643A"/>
    <w:rsid w:val="003A6CCC"/>
    <w:rsid w:val="003A6DC2"/>
    <w:rsid w:val="003A7D5C"/>
    <w:rsid w:val="003B01C7"/>
    <w:rsid w:val="003B0D5C"/>
    <w:rsid w:val="003B2117"/>
    <w:rsid w:val="003B21D6"/>
    <w:rsid w:val="003B28CA"/>
    <w:rsid w:val="003B3A22"/>
    <w:rsid w:val="003B47EF"/>
    <w:rsid w:val="003B4B76"/>
    <w:rsid w:val="003B4F67"/>
    <w:rsid w:val="003B4FD6"/>
    <w:rsid w:val="003B5293"/>
    <w:rsid w:val="003B5458"/>
    <w:rsid w:val="003B597F"/>
    <w:rsid w:val="003B6201"/>
    <w:rsid w:val="003B70AB"/>
    <w:rsid w:val="003C088D"/>
    <w:rsid w:val="003C221A"/>
    <w:rsid w:val="003C3244"/>
    <w:rsid w:val="003C3774"/>
    <w:rsid w:val="003C484C"/>
    <w:rsid w:val="003C5F3E"/>
    <w:rsid w:val="003C630F"/>
    <w:rsid w:val="003C6AC0"/>
    <w:rsid w:val="003D0179"/>
    <w:rsid w:val="003D020E"/>
    <w:rsid w:val="003D0421"/>
    <w:rsid w:val="003D07BE"/>
    <w:rsid w:val="003D1883"/>
    <w:rsid w:val="003D1E7C"/>
    <w:rsid w:val="003D2C93"/>
    <w:rsid w:val="003D3E3E"/>
    <w:rsid w:val="003D46F4"/>
    <w:rsid w:val="003D5E11"/>
    <w:rsid w:val="003D6973"/>
    <w:rsid w:val="003D6D96"/>
    <w:rsid w:val="003D7B8F"/>
    <w:rsid w:val="003E2781"/>
    <w:rsid w:val="003E2BF6"/>
    <w:rsid w:val="003E352D"/>
    <w:rsid w:val="003E3A3F"/>
    <w:rsid w:val="003E3BED"/>
    <w:rsid w:val="003E4110"/>
    <w:rsid w:val="003E43CC"/>
    <w:rsid w:val="003E4F01"/>
    <w:rsid w:val="003E539B"/>
    <w:rsid w:val="003E5FF4"/>
    <w:rsid w:val="003E6945"/>
    <w:rsid w:val="003E70D9"/>
    <w:rsid w:val="003E7413"/>
    <w:rsid w:val="003E7BBC"/>
    <w:rsid w:val="003F0A62"/>
    <w:rsid w:val="003F15A3"/>
    <w:rsid w:val="003F178A"/>
    <w:rsid w:val="003F2BDD"/>
    <w:rsid w:val="003F2F3B"/>
    <w:rsid w:val="003F3D85"/>
    <w:rsid w:val="003F3F2A"/>
    <w:rsid w:val="003F472D"/>
    <w:rsid w:val="003F5E03"/>
    <w:rsid w:val="003F6182"/>
    <w:rsid w:val="003F7268"/>
    <w:rsid w:val="003F7B1F"/>
    <w:rsid w:val="004000A8"/>
    <w:rsid w:val="0040017C"/>
    <w:rsid w:val="004007EF"/>
    <w:rsid w:val="00400804"/>
    <w:rsid w:val="004009CC"/>
    <w:rsid w:val="00400E93"/>
    <w:rsid w:val="004011C0"/>
    <w:rsid w:val="004012D3"/>
    <w:rsid w:val="00401570"/>
    <w:rsid w:val="0040225A"/>
    <w:rsid w:val="004023D6"/>
    <w:rsid w:val="00403EF4"/>
    <w:rsid w:val="00404902"/>
    <w:rsid w:val="00404904"/>
    <w:rsid w:val="004064E3"/>
    <w:rsid w:val="004069B9"/>
    <w:rsid w:val="004079BB"/>
    <w:rsid w:val="00410809"/>
    <w:rsid w:val="004114AC"/>
    <w:rsid w:val="00412239"/>
    <w:rsid w:val="004128AF"/>
    <w:rsid w:val="00412C95"/>
    <w:rsid w:val="00412EA8"/>
    <w:rsid w:val="004130E9"/>
    <w:rsid w:val="00413202"/>
    <w:rsid w:val="0041342D"/>
    <w:rsid w:val="00413B6C"/>
    <w:rsid w:val="00413E1B"/>
    <w:rsid w:val="004143B7"/>
    <w:rsid w:val="00415A19"/>
    <w:rsid w:val="004162A9"/>
    <w:rsid w:val="00416B29"/>
    <w:rsid w:val="004215B4"/>
    <w:rsid w:val="0042164B"/>
    <w:rsid w:val="0042291D"/>
    <w:rsid w:val="004230C7"/>
    <w:rsid w:val="00423299"/>
    <w:rsid w:val="00424260"/>
    <w:rsid w:val="004266B8"/>
    <w:rsid w:val="00426826"/>
    <w:rsid w:val="00426B3A"/>
    <w:rsid w:val="00427E52"/>
    <w:rsid w:val="00427F65"/>
    <w:rsid w:val="004300FD"/>
    <w:rsid w:val="00430A8B"/>
    <w:rsid w:val="0043267E"/>
    <w:rsid w:val="00432DC0"/>
    <w:rsid w:val="004339B1"/>
    <w:rsid w:val="00433ED6"/>
    <w:rsid w:val="00434E9E"/>
    <w:rsid w:val="00435242"/>
    <w:rsid w:val="004355FD"/>
    <w:rsid w:val="00437BDB"/>
    <w:rsid w:val="00437CB1"/>
    <w:rsid w:val="00440EF7"/>
    <w:rsid w:val="00442181"/>
    <w:rsid w:val="00443DAF"/>
    <w:rsid w:val="00444681"/>
    <w:rsid w:val="00444BCB"/>
    <w:rsid w:val="00444EFA"/>
    <w:rsid w:val="0044531F"/>
    <w:rsid w:val="004460F6"/>
    <w:rsid w:val="004467E0"/>
    <w:rsid w:val="00446AB5"/>
    <w:rsid w:val="00447920"/>
    <w:rsid w:val="00447CFE"/>
    <w:rsid w:val="00451321"/>
    <w:rsid w:val="0045387D"/>
    <w:rsid w:val="00453F7B"/>
    <w:rsid w:val="00454BE4"/>
    <w:rsid w:val="00455FBB"/>
    <w:rsid w:val="00456727"/>
    <w:rsid w:val="00456971"/>
    <w:rsid w:val="004570EC"/>
    <w:rsid w:val="004605FA"/>
    <w:rsid w:val="00460B1F"/>
    <w:rsid w:val="00461556"/>
    <w:rsid w:val="00461F00"/>
    <w:rsid w:val="00461F18"/>
    <w:rsid w:val="004621B5"/>
    <w:rsid w:val="00462E90"/>
    <w:rsid w:val="00463246"/>
    <w:rsid w:val="0046563E"/>
    <w:rsid w:val="00467088"/>
    <w:rsid w:val="004677F1"/>
    <w:rsid w:val="00470EF8"/>
    <w:rsid w:val="00471265"/>
    <w:rsid w:val="0047287C"/>
    <w:rsid w:val="00472D45"/>
    <w:rsid w:val="00473303"/>
    <w:rsid w:val="00473CB1"/>
    <w:rsid w:val="0047475D"/>
    <w:rsid w:val="00474EC0"/>
    <w:rsid w:val="004754B6"/>
    <w:rsid w:val="00475C2D"/>
    <w:rsid w:val="00476CCF"/>
    <w:rsid w:val="00477089"/>
    <w:rsid w:val="00480B3B"/>
    <w:rsid w:val="00480BAB"/>
    <w:rsid w:val="00481832"/>
    <w:rsid w:val="00481F55"/>
    <w:rsid w:val="00482164"/>
    <w:rsid w:val="00482326"/>
    <w:rsid w:val="00482A59"/>
    <w:rsid w:val="00483512"/>
    <w:rsid w:val="00484717"/>
    <w:rsid w:val="00484878"/>
    <w:rsid w:val="004855E8"/>
    <w:rsid w:val="004861D5"/>
    <w:rsid w:val="0048651E"/>
    <w:rsid w:val="00487A1A"/>
    <w:rsid w:val="00490906"/>
    <w:rsid w:val="0049139E"/>
    <w:rsid w:val="0049272B"/>
    <w:rsid w:val="004931E1"/>
    <w:rsid w:val="004945F5"/>
    <w:rsid w:val="00494936"/>
    <w:rsid w:val="00494974"/>
    <w:rsid w:val="00495119"/>
    <w:rsid w:val="0049514A"/>
    <w:rsid w:val="004960C1"/>
    <w:rsid w:val="00496A22"/>
    <w:rsid w:val="00496B75"/>
    <w:rsid w:val="0049756D"/>
    <w:rsid w:val="004A058A"/>
    <w:rsid w:val="004A0E45"/>
    <w:rsid w:val="004A17E3"/>
    <w:rsid w:val="004A188F"/>
    <w:rsid w:val="004A2CD7"/>
    <w:rsid w:val="004A2E3E"/>
    <w:rsid w:val="004A3AD6"/>
    <w:rsid w:val="004A581A"/>
    <w:rsid w:val="004A6DFE"/>
    <w:rsid w:val="004B11E3"/>
    <w:rsid w:val="004B2459"/>
    <w:rsid w:val="004B24C6"/>
    <w:rsid w:val="004B293E"/>
    <w:rsid w:val="004B2B2C"/>
    <w:rsid w:val="004B46D8"/>
    <w:rsid w:val="004B5A40"/>
    <w:rsid w:val="004B65F7"/>
    <w:rsid w:val="004B66F6"/>
    <w:rsid w:val="004B682D"/>
    <w:rsid w:val="004B691C"/>
    <w:rsid w:val="004B6E09"/>
    <w:rsid w:val="004B6E5D"/>
    <w:rsid w:val="004B7123"/>
    <w:rsid w:val="004B77E8"/>
    <w:rsid w:val="004C07E7"/>
    <w:rsid w:val="004C1C8A"/>
    <w:rsid w:val="004C251B"/>
    <w:rsid w:val="004C386D"/>
    <w:rsid w:val="004C423E"/>
    <w:rsid w:val="004C446C"/>
    <w:rsid w:val="004C44E8"/>
    <w:rsid w:val="004C511D"/>
    <w:rsid w:val="004C6769"/>
    <w:rsid w:val="004C67DB"/>
    <w:rsid w:val="004C73F2"/>
    <w:rsid w:val="004CF7B2"/>
    <w:rsid w:val="004D0C8D"/>
    <w:rsid w:val="004D0FD8"/>
    <w:rsid w:val="004D30CF"/>
    <w:rsid w:val="004D33A5"/>
    <w:rsid w:val="004D351B"/>
    <w:rsid w:val="004D3C6E"/>
    <w:rsid w:val="004D3E16"/>
    <w:rsid w:val="004D4083"/>
    <w:rsid w:val="004D4325"/>
    <w:rsid w:val="004D43DE"/>
    <w:rsid w:val="004D4490"/>
    <w:rsid w:val="004D4A7B"/>
    <w:rsid w:val="004D62D6"/>
    <w:rsid w:val="004D6D84"/>
    <w:rsid w:val="004D7CCF"/>
    <w:rsid w:val="004E04ED"/>
    <w:rsid w:val="004E0B57"/>
    <w:rsid w:val="004E1A9A"/>
    <w:rsid w:val="004E2C0D"/>
    <w:rsid w:val="004E323C"/>
    <w:rsid w:val="004E38D9"/>
    <w:rsid w:val="004E3FD1"/>
    <w:rsid w:val="004E3FD5"/>
    <w:rsid w:val="004E4F48"/>
    <w:rsid w:val="004E6782"/>
    <w:rsid w:val="004E78D6"/>
    <w:rsid w:val="004F0873"/>
    <w:rsid w:val="004F11C9"/>
    <w:rsid w:val="004F1B9C"/>
    <w:rsid w:val="004F2408"/>
    <w:rsid w:val="004F2743"/>
    <w:rsid w:val="004F2ABB"/>
    <w:rsid w:val="004F2D88"/>
    <w:rsid w:val="004F37C1"/>
    <w:rsid w:val="004F3B9B"/>
    <w:rsid w:val="004F4246"/>
    <w:rsid w:val="004F47E1"/>
    <w:rsid w:val="004F488E"/>
    <w:rsid w:val="004F539A"/>
    <w:rsid w:val="004F6F01"/>
    <w:rsid w:val="004F7003"/>
    <w:rsid w:val="004F774B"/>
    <w:rsid w:val="004F7F1F"/>
    <w:rsid w:val="00500BAE"/>
    <w:rsid w:val="005011AA"/>
    <w:rsid w:val="0050255C"/>
    <w:rsid w:val="00502785"/>
    <w:rsid w:val="005038CD"/>
    <w:rsid w:val="00503CA3"/>
    <w:rsid w:val="00504735"/>
    <w:rsid w:val="00504F1B"/>
    <w:rsid w:val="00504F6F"/>
    <w:rsid w:val="0050511F"/>
    <w:rsid w:val="00505358"/>
    <w:rsid w:val="0050637A"/>
    <w:rsid w:val="005068F7"/>
    <w:rsid w:val="0050756F"/>
    <w:rsid w:val="00507637"/>
    <w:rsid w:val="00507847"/>
    <w:rsid w:val="00511A83"/>
    <w:rsid w:val="00512BCE"/>
    <w:rsid w:val="005144F8"/>
    <w:rsid w:val="00514895"/>
    <w:rsid w:val="00514A0E"/>
    <w:rsid w:val="005159D8"/>
    <w:rsid w:val="0051627A"/>
    <w:rsid w:val="00516283"/>
    <w:rsid w:val="0051654D"/>
    <w:rsid w:val="005212CD"/>
    <w:rsid w:val="00521AE0"/>
    <w:rsid w:val="00521EDD"/>
    <w:rsid w:val="00522AA1"/>
    <w:rsid w:val="00523789"/>
    <w:rsid w:val="005249AC"/>
    <w:rsid w:val="00525224"/>
    <w:rsid w:val="00526A66"/>
    <w:rsid w:val="00527C8D"/>
    <w:rsid w:val="005302B7"/>
    <w:rsid w:val="005309AD"/>
    <w:rsid w:val="00530D54"/>
    <w:rsid w:val="00532C22"/>
    <w:rsid w:val="00533C8C"/>
    <w:rsid w:val="00533CE4"/>
    <w:rsid w:val="00534831"/>
    <w:rsid w:val="00534C18"/>
    <w:rsid w:val="005351EA"/>
    <w:rsid w:val="00535D85"/>
    <w:rsid w:val="0053698F"/>
    <w:rsid w:val="00536A73"/>
    <w:rsid w:val="00536F11"/>
    <w:rsid w:val="00537E6C"/>
    <w:rsid w:val="005404BA"/>
    <w:rsid w:val="00541DF9"/>
    <w:rsid w:val="00542812"/>
    <w:rsid w:val="00542CD2"/>
    <w:rsid w:val="0054327B"/>
    <w:rsid w:val="005434D8"/>
    <w:rsid w:val="00543739"/>
    <w:rsid w:val="00544684"/>
    <w:rsid w:val="00544D87"/>
    <w:rsid w:val="0054509B"/>
    <w:rsid w:val="005450CF"/>
    <w:rsid w:val="005452EC"/>
    <w:rsid w:val="0054560F"/>
    <w:rsid w:val="00545E82"/>
    <w:rsid w:val="00545FB1"/>
    <w:rsid w:val="005460E0"/>
    <w:rsid w:val="00546830"/>
    <w:rsid w:val="00547352"/>
    <w:rsid w:val="00547AC6"/>
    <w:rsid w:val="0054C4E5"/>
    <w:rsid w:val="00550483"/>
    <w:rsid w:val="00550664"/>
    <w:rsid w:val="005506E3"/>
    <w:rsid w:val="00554713"/>
    <w:rsid w:val="00554E46"/>
    <w:rsid w:val="00556190"/>
    <w:rsid w:val="0055669B"/>
    <w:rsid w:val="00556B71"/>
    <w:rsid w:val="00556FBF"/>
    <w:rsid w:val="0055750A"/>
    <w:rsid w:val="00557A64"/>
    <w:rsid w:val="00557D21"/>
    <w:rsid w:val="00561A52"/>
    <w:rsid w:val="00561B42"/>
    <w:rsid w:val="00564300"/>
    <w:rsid w:val="0056476A"/>
    <w:rsid w:val="00564AEF"/>
    <w:rsid w:val="00564B2A"/>
    <w:rsid w:val="005650E6"/>
    <w:rsid w:val="005670F7"/>
    <w:rsid w:val="00567291"/>
    <w:rsid w:val="0056749E"/>
    <w:rsid w:val="00567701"/>
    <w:rsid w:val="00567B38"/>
    <w:rsid w:val="005709FD"/>
    <w:rsid w:val="00571B1C"/>
    <w:rsid w:val="00571F01"/>
    <w:rsid w:val="005721D7"/>
    <w:rsid w:val="005725EB"/>
    <w:rsid w:val="005729B2"/>
    <w:rsid w:val="00574181"/>
    <w:rsid w:val="005748BF"/>
    <w:rsid w:val="00575ED2"/>
    <w:rsid w:val="00576BC9"/>
    <w:rsid w:val="00576C1D"/>
    <w:rsid w:val="00576D9A"/>
    <w:rsid w:val="0057761A"/>
    <w:rsid w:val="00577839"/>
    <w:rsid w:val="00577D2F"/>
    <w:rsid w:val="00577D59"/>
    <w:rsid w:val="00580B1E"/>
    <w:rsid w:val="0058137C"/>
    <w:rsid w:val="00581DEF"/>
    <w:rsid w:val="00582281"/>
    <w:rsid w:val="00582D12"/>
    <w:rsid w:val="00582F6D"/>
    <w:rsid w:val="00582FCA"/>
    <w:rsid w:val="00583939"/>
    <w:rsid w:val="00583E23"/>
    <w:rsid w:val="00583EF8"/>
    <w:rsid w:val="005840C4"/>
    <w:rsid w:val="0058461F"/>
    <w:rsid w:val="005857AB"/>
    <w:rsid w:val="00585D7D"/>
    <w:rsid w:val="00585F28"/>
    <w:rsid w:val="00586048"/>
    <w:rsid w:val="00586177"/>
    <w:rsid w:val="005862C8"/>
    <w:rsid w:val="00587183"/>
    <w:rsid w:val="0058732C"/>
    <w:rsid w:val="00590A70"/>
    <w:rsid w:val="00591A4F"/>
    <w:rsid w:val="00591E39"/>
    <w:rsid w:val="00592A7D"/>
    <w:rsid w:val="005931BE"/>
    <w:rsid w:val="0059327D"/>
    <w:rsid w:val="0059370F"/>
    <w:rsid w:val="005940B9"/>
    <w:rsid w:val="00594549"/>
    <w:rsid w:val="005948E8"/>
    <w:rsid w:val="00594A44"/>
    <w:rsid w:val="00595C49"/>
    <w:rsid w:val="0059623D"/>
    <w:rsid w:val="00596391"/>
    <w:rsid w:val="005964BA"/>
    <w:rsid w:val="00596ACA"/>
    <w:rsid w:val="0059793D"/>
    <w:rsid w:val="005A049F"/>
    <w:rsid w:val="005A0764"/>
    <w:rsid w:val="005A0E02"/>
    <w:rsid w:val="005A1ABA"/>
    <w:rsid w:val="005A27DA"/>
    <w:rsid w:val="005A2E0C"/>
    <w:rsid w:val="005A32C9"/>
    <w:rsid w:val="005A33EB"/>
    <w:rsid w:val="005A3845"/>
    <w:rsid w:val="005A4395"/>
    <w:rsid w:val="005A47B5"/>
    <w:rsid w:val="005A4911"/>
    <w:rsid w:val="005A4CF9"/>
    <w:rsid w:val="005A5C2F"/>
    <w:rsid w:val="005A62D7"/>
    <w:rsid w:val="005A6B71"/>
    <w:rsid w:val="005A6DFF"/>
    <w:rsid w:val="005A7243"/>
    <w:rsid w:val="005B0791"/>
    <w:rsid w:val="005B24DD"/>
    <w:rsid w:val="005B31D8"/>
    <w:rsid w:val="005B4D06"/>
    <w:rsid w:val="005B5060"/>
    <w:rsid w:val="005B5959"/>
    <w:rsid w:val="005B5A0D"/>
    <w:rsid w:val="005B5D08"/>
    <w:rsid w:val="005B6165"/>
    <w:rsid w:val="005C01D0"/>
    <w:rsid w:val="005C0A49"/>
    <w:rsid w:val="005C0FB9"/>
    <w:rsid w:val="005C15EA"/>
    <w:rsid w:val="005C2B85"/>
    <w:rsid w:val="005C33EE"/>
    <w:rsid w:val="005C4CDC"/>
    <w:rsid w:val="005C5885"/>
    <w:rsid w:val="005C665E"/>
    <w:rsid w:val="005C7D62"/>
    <w:rsid w:val="005C7DB0"/>
    <w:rsid w:val="005D0D43"/>
    <w:rsid w:val="005D0D49"/>
    <w:rsid w:val="005D12D6"/>
    <w:rsid w:val="005D176A"/>
    <w:rsid w:val="005D2E97"/>
    <w:rsid w:val="005D397C"/>
    <w:rsid w:val="005D4234"/>
    <w:rsid w:val="005D497B"/>
    <w:rsid w:val="005D4FA0"/>
    <w:rsid w:val="005D591E"/>
    <w:rsid w:val="005D5E55"/>
    <w:rsid w:val="005D7082"/>
    <w:rsid w:val="005D74BC"/>
    <w:rsid w:val="005D7CD9"/>
    <w:rsid w:val="005E10DA"/>
    <w:rsid w:val="005E11FE"/>
    <w:rsid w:val="005E1D9D"/>
    <w:rsid w:val="005E269A"/>
    <w:rsid w:val="005E4844"/>
    <w:rsid w:val="005E4C88"/>
    <w:rsid w:val="005E5376"/>
    <w:rsid w:val="005E542B"/>
    <w:rsid w:val="005E5CF3"/>
    <w:rsid w:val="005E7F22"/>
    <w:rsid w:val="005E7FAB"/>
    <w:rsid w:val="005F0772"/>
    <w:rsid w:val="005F0F3F"/>
    <w:rsid w:val="005F14E0"/>
    <w:rsid w:val="005F18FD"/>
    <w:rsid w:val="005F19DD"/>
    <w:rsid w:val="005F2943"/>
    <w:rsid w:val="005F4BA2"/>
    <w:rsid w:val="005F4CBB"/>
    <w:rsid w:val="005F4E70"/>
    <w:rsid w:val="005F5972"/>
    <w:rsid w:val="005F5ACA"/>
    <w:rsid w:val="005F636F"/>
    <w:rsid w:val="005F70FC"/>
    <w:rsid w:val="005F7CC2"/>
    <w:rsid w:val="00600059"/>
    <w:rsid w:val="00601505"/>
    <w:rsid w:val="00601DD6"/>
    <w:rsid w:val="00602F1E"/>
    <w:rsid w:val="006041FD"/>
    <w:rsid w:val="006046DA"/>
    <w:rsid w:val="00605AA1"/>
    <w:rsid w:val="00605B10"/>
    <w:rsid w:val="006060CB"/>
    <w:rsid w:val="00610FF2"/>
    <w:rsid w:val="0061111F"/>
    <w:rsid w:val="00613B63"/>
    <w:rsid w:val="0061474D"/>
    <w:rsid w:val="00614D25"/>
    <w:rsid w:val="00614D68"/>
    <w:rsid w:val="00614D8B"/>
    <w:rsid w:val="00615765"/>
    <w:rsid w:val="0061618F"/>
    <w:rsid w:val="006171FF"/>
    <w:rsid w:val="006176CD"/>
    <w:rsid w:val="006177C5"/>
    <w:rsid w:val="0062160A"/>
    <w:rsid w:val="00622028"/>
    <w:rsid w:val="00622A05"/>
    <w:rsid w:val="00622A1E"/>
    <w:rsid w:val="00623366"/>
    <w:rsid w:val="00623A35"/>
    <w:rsid w:val="006253DC"/>
    <w:rsid w:val="006256B0"/>
    <w:rsid w:val="00630186"/>
    <w:rsid w:val="006301FF"/>
    <w:rsid w:val="006303B5"/>
    <w:rsid w:val="006315C3"/>
    <w:rsid w:val="00631721"/>
    <w:rsid w:val="0063215F"/>
    <w:rsid w:val="00632371"/>
    <w:rsid w:val="0063258D"/>
    <w:rsid w:val="006326FA"/>
    <w:rsid w:val="006331B2"/>
    <w:rsid w:val="00634080"/>
    <w:rsid w:val="00634961"/>
    <w:rsid w:val="00635B69"/>
    <w:rsid w:val="00636F28"/>
    <w:rsid w:val="0064211C"/>
    <w:rsid w:val="006424AE"/>
    <w:rsid w:val="00642F78"/>
    <w:rsid w:val="00643510"/>
    <w:rsid w:val="006438AB"/>
    <w:rsid w:val="00643D89"/>
    <w:rsid w:val="00644EB8"/>
    <w:rsid w:val="00646E5B"/>
    <w:rsid w:val="006479CC"/>
    <w:rsid w:val="00650025"/>
    <w:rsid w:val="006508FF"/>
    <w:rsid w:val="00650F0D"/>
    <w:rsid w:val="00651843"/>
    <w:rsid w:val="00652052"/>
    <w:rsid w:val="00652441"/>
    <w:rsid w:val="00652A3C"/>
    <w:rsid w:val="00653159"/>
    <w:rsid w:val="00653574"/>
    <w:rsid w:val="00653575"/>
    <w:rsid w:val="00653730"/>
    <w:rsid w:val="006613EB"/>
    <w:rsid w:val="00661468"/>
    <w:rsid w:val="006618F3"/>
    <w:rsid w:val="00661A61"/>
    <w:rsid w:val="00663ACF"/>
    <w:rsid w:val="00663BAC"/>
    <w:rsid w:val="00663D62"/>
    <w:rsid w:val="006640D1"/>
    <w:rsid w:val="00665584"/>
    <w:rsid w:val="00670248"/>
    <w:rsid w:val="00670D50"/>
    <w:rsid w:val="00670FD2"/>
    <w:rsid w:val="00671C63"/>
    <w:rsid w:val="00671C68"/>
    <w:rsid w:val="00672AA9"/>
    <w:rsid w:val="00673052"/>
    <w:rsid w:val="00673AA4"/>
    <w:rsid w:val="00675531"/>
    <w:rsid w:val="00675940"/>
    <w:rsid w:val="00676027"/>
    <w:rsid w:val="006804D8"/>
    <w:rsid w:val="006807F4"/>
    <w:rsid w:val="0068234D"/>
    <w:rsid w:val="00682610"/>
    <w:rsid w:val="00682783"/>
    <w:rsid w:val="00683296"/>
    <w:rsid w:val="006839B1"/>
    <w:rsid w:val="006844A2"/>
    <w:rsid w:val="00684670"/>
    <w:rsid w:val="00684936"/>
    <w:rsid w:val="00685650"/>
    <w:rsid w:val="00685F52"/>
    <w:rsid w:val="00687586"/>
    <w:rsid w:val="00687E29"/>
    <w:rsid w:val="00690CD9"/>
    <w:rsid w:val="00691B2A"/>
    <w:rsid w:val="00692010"/>
    <w:rsid w:val="0069594E"/>
    <w:rsid w:val="00695B11"/>
    <w:rsid w:val="00695BCA"/>
    <w:rsid w:val="0069667D"/>
    <w:rsid w:val="00697457"/>
    <w:rsid w:val="006A133A"/>
    <w:rsid w:val="006A1799"/>
    <w:rsid w:val="006A21B5"/>
    <w:rsid w:val="006A2259"/>
    <w:rsid w:val="006A2F49"/>
    <w:rsid w:val="006A41A1"/>
    <w:rsid w:val="006A51B5"/>
    <w:rsid w:val="006B00D6"/>
    <w:rsid w:val="006B0187"/>
    <w:rsid w:val="006B0D2C"/>
    <w:rsid w:val="006B11B1"/>
    <w:rsid w:val="006B1CC5"/>
    <w:rsid w:val="006B221D"/>
    <w:rsid w:val="006B248A"/>
    <w:rsid w:val="006B27D4"/>
    <w:rsid w:val="006B3C31"/>
    <w:rsid w:val="006B4D33"/>
    <w:rsid w:val="006B5D7F"/>
    <w:rsid w:val="006B6807"/>
    <w:rsid w:val="006B68FE"/>
    <w:rsid w:val="006B6C35"/>
    <w:rsid w:val="006B72D6"/>
    <w:rsid w:val="006C0A95"/>
    <w:rsid w:val="006C42C7"/>
    <w:rsid w:val="006C47F6"/>
    <w:rsid w:val="006C58DF"/>
    <w:rsid w:val="006C5F3D"/>
    <w:rsid w:val="006C6AB2"/>
    <w:rsid w:val="006C771C"/>
    <w:rsid w:val="006C7EAA"/>
    <w:rsid w:val="006D058B"/>
    <w:rsid w:val="006D0ADC"/>
    <w:rsid w:val="006D1967"/>
    <w:rsid w:val="006D2E05"/>
    <w:rsid w:val="006D358C"/>
    <w:rsid w:val="006D50D0"/>
    <w:rsid w:val="006D6091"/>
    <w:rsid w:val="006D64C5"/>
    <w:rsid w:val="006D6957"/>
    <w:rsid w:val="006E1BBB"/>
    <w:rsid w:val="006E2688"/>
    <w:rsid w:val="006E26FF"/>
    <w:rsid w:val="006E2C93"/>
    <w:rsid w:val="006E3055"/>
    <w:rsid w:val="006E34C2"/>
    <w:rsid w:val="006E3A60"/>
    <w:rsid w:val="006E4183"/>
    <w:rsid w:val="006E527C"/>
    <w:rsid w:val="006E5AAB"/>
    <w:rsid w:val="006E61BE"/>
    <w:rsid w:val="006E6C7A"/>
    <w:rsid w:val="006E6E75"/>
    <w:rsid w:val="006E726F"/>
    <w:rsid w:val="006F03B3"/>
    <w:rsid w:val="006F0EC9"/>
    <w:rsid w:val="006F0FA4"/>
    <w:rsid w:val="006F1BB7"/>
    <w:rsid w:val="006F1CA4"/>
    <w:rsid w:val="006F1CFE"/>
    <w:rsid w:val="006F25EB"/>
    <w:rsid w:val="006F30D6"/>
    <w:rsid w:val="006F3919"/>
    <w:rsid w:val="006F423C"/>
    <w:rsid w:val="006F48A1"/>
    <w:rsid w:val="006F5A4B"/>
    <w:rsid w:val="006F5C55"/>
    <w:rsid w:val="006F6865"/>
    <w:rsid w:val="00700331"/>
    <w:rsid w:val="00701387"/>
    <w:rsid w:val="00701F87"/>
    <w:rsid w:val="00702318"/>
    <w:rsid w:val="00702539"/>
    <w:rsid w:val="0070299E"/>
    <w:rsid w:val="00702CAC"/>
    <w:rsid w:val="0070447A"/>
    <w:rsid w:val="0070543C"/>
    <w:rsid w:val="007054BB"/>
    <w:rsid w:val="0070734F"/>
    <w:rsid w:val="00707797"/>
    <w:rsid w:val="0070793D"/>
    <w:rsid w:val="00707960"/>
    <w:rsid w:val="007100CF"/>
    <w:rsid w:val="007101FE"/>
    <w:rsid w:val="00710481"/>
    <w:rsid w:val="00712EBF"/>
    <w:rsid w:val="0071387B"/>
    <w:rsid w:val="00713C03"/>
    <w:rsid w:val="00713E61"/>
    <w:rsid w:val="0071450D"/>
    <w:rsid w:val="00714981"/>
    <w:rsid w:val="00714A66"/>
    <w:rsid w:val="00715400"/>
    <w:rsid w:val="0071555A"/>
    <w:rsid w:val="00717092"/>
    <w:rsid w:val="00717402"/>
    <w:rsid w:val="007179FD"/>
    <w:rsid w:val="00717BFE"/>
    <w:rsid w:val="00720483"/>
    <w:rsid w:val="00720C78"/>
    <w:rsid w:val="0072247D"/>
    <w:rsid w:val="00722BE7"/>
    <w:rsid w:val="00722D3B"/>
    <w:rsid w:val="00723EFF"/>
    <w:rsid w:val="0072432D"/>
    <w:rsid w:val="00725438"/>
    <w:rsid w:val="00725B1B"/>
    <w:rsid w:val="00725EC6"/>
    <w:rsid w:val="0072655D"/>
    <w:rsid w:val="00726ED4"/>
    <w:rsid w:val="00727BC9"/>
    <w:rsid w:val="00727D80"/>
    <w:rsid w:val="00727DCE"/>
    <w:rsid w:val="007300C8"/>
    <w:rsid w:val="00730BF4"/>
    <w:rsid w:val="00731005"/>
    <w:rsid w:val="00731419"/>
    <w:rsid w:val="00731AC6"/>
    <w:rsid w:val="00732621"/>
    <w:rsid w:val="0073314D"/>
    <w:rsid w:val="00733D29"/>
    <w:rsid w:val="007341EE"/>
    <w:rsid w:val="0073434B"/>
    <w:rsid w:val="00734943"/>
    <w:rsid w:val="00734A74"/>
    <w:rsid w:val="00734C27"/>
    <w:rsid w:val="00734FF9"/>
    <w:rsid w:val="007354DA"/>
    <w:rsid w:val="00736CC5"/>
    <w:rsid w:val="00736DC9"/>
    <w:rsid w:val="00737016"/>
    <w:rsid w:val="007377AE"/>
    <w:rsid w:val="00737851"/>
    <w:rsid w:val="00737F43"/>
    <w:rsid w:val="0074054E"/>
    <w:rsid w:val="00740AD9"/>
    <w:rsid w:val="00740CF5"/>
    <w:rsid w:val="00742A73"/>
    <w:rsid w:val="00742CD2"/>
    <w:rsid w:val="00743328"/>
    <w:rsid w:val="00743684"/>
    <w:rsid w:val="00743708"/>
    <w:rsid w:val="0074375F"/>
    <w:rsid w:val="0074382A"/>
    <w:rsid w:val="00743C6C"/>
    <w:rsid w:val="00745A3E"/>
    <w:rsid w:val="0074638C"/>
    <w:rsid w:val="0074689B"/>
    <w:rsid w:val="00746EAC"/>
    <w:rsid w:val="00747DED"/>
    <w:rsid w:val="00750FF9"/>
    <w:rsid w:val="00751564"/>
    <w:rsid w:val="007516AB"/>
    <w:rsid w:val="00751904"/>
    <w:rsid w:val="00752CDD"/>
    <w:rsid w:val="00752D7C"/>
    <w:rsid w:val="00753385"/>
    <w:rsid w:val="00753DDC"/>
    <w:rsid w:val="00753F16"/>
    <w:rsid w:val="00754110"/>
    <w:rsid w:val="007559B6"/>
    <w:rsid w:val="00755CA4"/>
    <w:rsid w:val="00756C03"/>
    <w:rsid w:val="00757DCC"/>
    <w:rsid w:val="007608FD"/>
    <w:rsid w:val="00763828"/>
    <w:rsid w:val="007641EF"/>
    <w:rsid w:val="00765183"/>
    <w:rsid w:val="0076555B"/>
    <w:rsid w:val="00766451"/>
    <w:rsid w:val="00766764"/>
    <w:rsid w:val="00766ABC"/>
    <w:rsid w:val="00766E5A"/>
    <w:rsid w:val="007674C8"/>
    <w:rsid w:val="00767B30"/>
    <w:rsid w:val="007706F1"/>
    <w:rsid w:val="00772295"/>
    <w:rsid w:val="00772FDA"/>
    <w:rsid w:val="007741E0"/>
    <w:rsid w:val="00775274"/>
    <w:rsid w:val="00775BA0"/>
    <w:rsid w:val="007761CD"/>
    <w:rsid w:val="00781A59"/>
    <w:rsid w:val="007823BE"/>
    <w:rsid w:val="00783024"/>
    <w:rsid w:val="007834E3"/>
    <w:rsid w:val="00785385"/>
    <w:rsid w:val="00785C00"/>
    <w:rsid w:val="0078D36C"/>
    <w:rsid w:val="00790A37"/>
    <w:rsid w:val="0079136A"/>
    <w:rsid w:val="00792A8B"/>
    <w:rsid w:val="00792C57"/>
    <w:rsid w:val="007931D1"/>
    <w:rsid w:val="0079369A"/>
    <w:rsid w:val="00793EB2"/>
    <w:rsid w:val="00794672"/>
    <w:rsid w:val="00794B53"/>
    <w:rsid w:val="007959D2"/>
    <w:rsid w:val="00795B06"/>
    <w:rsid w:val="00796201"/>
    <w:rsid w:val="00796EFE"/>
    <w:rsid w:val="00797FCE"/>
    <w:rsid w:val="007A032B"/>
    <w:rsid w:val="007A0D01"/>
    <w:rsid w:val="007A0ED9"/>
    <w:rsid w:val="007A15FD"/>
    <w:rsid w:val="007A1909"/>
    <w:rsid w:val="007A249F"/>
    <w:rsid w:val="007A2DC9"/>
    <w:rsid w:val="007A2F96"/>
    <w:rsid w:val="007A4390"/>
    <w:rsid w:val="007A4EF0"/>
    <w:rsid w:val="007A59E0"/>
    <w:rsid w:val="007A6371"/>
    <w:rsid w:val="007A6727"/>
    <w:rsid w:val="007A6C87"/>
    <w:rsid w:val="007A77D4"/>
    <w:rsid w:val="007B0C3E"/>
    <w:rsid w:val="007B11A5"/>
    <w:rsid w:val="007B1295"/>
    <w:rsid w:val="007B24C2"/>
    <w:rsid w:val="007B3A17"/>
    <w:rsid w:val="007B3D5A"/>
    <w:rsid w:val="007B43BC"/>
    <w:rsid w:val="007B52BC"/>
    <w:rsid w:val="007B5D37"/>
    <w:rsid w:val="007B5D44"/>
    <w:rsid w:val="007B78B8"/>
    <w:rsid w:val="007B7D5D"/>
    <w:rsid w:val="007C0410"/>
    <w:rsid w:val="007C0A7B"/>
    <w:rsid w:val="007C0AFD"/>
    <w:rsid w:val="007C1746"/>
    <w:rsid w:val="007C25D6"/>
    <w:rsid w:val="007C271A"/>
    <w:rsid w:val="007C3103"/>
    <w:rsid w:val="007C4723"/>
    <w:rsid w:val="007C4D4C"/>
    <w:rsid w:val="007C5863"/>
    <w:rsid w:val="007C5A7E"/>
    <w:rsid w:val="007C62C7"/>
    <w:rsid w:val="007C637F"/>
    <w:rsid w:val="007C65F8"/>
    <w:rsid w:val="007C71A0"/>
    <w:rsid w:val="007C772E"/>
    <w:rsid w:val="007D0BAD"/>
    <w:rsid w:val="007D16F4"/>
    <w:rsid w:val="007D1FA7"/>
    <w:rsid w:val="007D301C"/>
    <w:rsid w:val="007D30E6"/>
    <w:rsid w:val="007D3E8C"/>
    <w:rsid w:val="007D535E"/>
    <w:rsid w:val="007D5AC7"/>
    <w:rsid w:val="007D5C53"/>
    <w:rsid w:val="007D5F62"/>
    <w:rsid w:val="007D6AA4"/>
    <w:rsid w:val="007D72E9"/>
    <w:rsid w:val="007D77CA"/>
    <w:rsid w:val="007D7EF4"/>
    <w:rsid w:val="007D7F17"/>
    <w:rsid w:val="007E00E0"/>
    <w:rsid w:val="007E0115"/>
    <w:rsid w:val="007E08A8"/>
    <w:rsid w:val="007E1031"/>
    <w:rsid w:val="007E15F5"/>
    <w:rsid w:val="007E18A8"/>
    <w:rsid w:val="007E1D17"/>
    <w:rsid w:val="007E29A7"/>
    <w:rsid w:val="007E2C24"/>
    <w:rsid w:val="007E378B"/>
    <w:rsid w:val="007E3B15"/>
    <w:rsid w:val="007E3BC4"/>
    <w:rsid w:val="007E4C14"/>
    <w:rsid w:val="007E4EF4"/>
    <w:rsid w:val="007E5398"/>
    <w:rsid w:val="007E60B7"/>
    <w:rsid w:val="007E6290"/>
    <w:rsid w:val="007E6329"/>
    <w:rsid w:val="007E769B"/>
    <w:rsid w:val="007F04BE"/>
    <w:rsid w:val="007F2906"/>
    <w:rsid w:val="007F29CC"/>
    <w:rsid w:val="007F3431"/>
    <w:rsid w:val="007F41FB"/>
    <w:rsid w:val="007F50F9"/>
    <w:rsid w:val="007F646B"/>
    <w:rsid w:val="007F71FA"/>
    <w:rsid w:val="007F72E9"/>
    <w:rsid w:val="007F7B60"/>
    <w:rsid w:val="00800140"/>
    <w:rsid w:val="00800465"/>
    <w:rsid w:val="008004A3"/>
    <w:rsid w:val="008007E1"/>
    <w:rsid w:val="00801A81"/>
    <w:rsid w:val="00801F8C"/>
    <w:rsid w:val="00801FFF"/>
    <w:rsid w:val="00802250"/>
    <w:rsid w:val="00803107"/>
    <w:rsid w:val="00803C7D"/>
    <w:rsid w:val="00803D0B"/>
    <w:rsid w:val="008048AD"/>
    <w:rsid w:val="00804C4B"/>
    <w:rsid w:val="00804DD8"/>
    <w:rsid w:val="00805F96"/>
    <w:rsid w:val="00806FCA"/>
    <w:rsid w:val="0080729D"/>
    <w:rsid w:val="00807AA3"/>
    <w:rsid w:val="0081077B"/>
    <w:rsid w:val="00810D56"/>
    <w:rsid w:val="0081115D"/>
    <w:rsid w:val="008129FC"/>
    <w:rsid w:val="0081369C"/>
    <w:rsid w:val="00814BB0"/>
    <w:rsid w:val="00814CB0"/>
    <w:rsid w:val="00815D3B"/>
    <w:rsid w:val="008164B3"/>
    <w:rsid w:val="00816516"/>
    <w:rsid w:val="00816C04"/>
    <w:rsid w:val="00817E6F"/>
    <w:rsid w:val="0082169B"/>
    <w:rsid w:val="008216DA"/>
    <w:rsid w:val="008220CF"/>
    <w:rsid w:val="008227FD"/>
    <w:rsid w:val="008246BD"/>
    <w:rsid w:val="008254DF"/>
    <w:rsid w:val="00826243"/>
    <w:rsid w:val="0082769B"/>
    <w:rsid w:val="00827A90"/>
    <w:rsid w:val="00832D28"/>
    <w:rsid w:val="00832EBB"/>
    <w:rsid w:val="00833217"/>
    <w:rsid w:val="00833AE5"/>
    <w:rsid w:val="00834140"/>
    <w:rsid w:val="0083484D"/>
    <w:rsid w:val="00834941"/>
    <w:rsid w:val="00834E42"/>
    <w:rsid w:val="0083564D"/>
    <w:rsid w:val="00836667"/>
    <w:rsid w:val="008374C9"/>
    <w:rsid w:val="00837617"/>
    <w:rsid w:val="00840308"/>
    <w:rsid w:val="00840C97"/>
    <w:rsid w:val="0084112A"/>
    <w:rsid w:val="00841619"/>
    <w:rsid w:val="00843729"/>
    <w:rsid w:val="008439AE"/>
    <w:rsid w:val="0084455B"/>
    <w:rsid w:val="008453BD"/>
    <w:rsid w:val="008475B0"/>
    <w:rsid w:val="00847B2F"/>
    <w:rsid w:val="00850F86"/>
    <w:rsid w:val="0085127B"/>
    <w:rsid w:val="00851EFD"/>
    <w:rsid w:val="0085232A"/>
    <w:rsid w:val="00853CB4"/>
    <w:rsid w:val="00853E1F"/>
    <w:rsid w:val="00853E61"/>
    <w:rsid w:val="00854EBE"/>
    <w:rsid w:val="008557D2"/>
    <w:rsid w:val="0085588A"/>
    <w:rsid w:val="00855954"/>
    <w:rsid w:val="00855CC3"/>
    <w:rsid w:val="00856ABE"/>
    <w:rsid w:val="00857A1F"/>
    <w:rsid w:val="00857C89"/>
    <w:rsid w:val="0086034A"/>
    <w:rsid w:val="00860443"/>
    <w:rsid w:val="00860681"/>
    <w:rsid w:val="008609C5"/>
    <w:rsid w:val="00860FCD"/>
    <w:rsid w:val="00861407"/>
    <w:rsid w:val="00861AEE"/>
    <w:rsid w:val="008627D9"/>
    <w:rsid w:val="008630AA"/>
    <w:rsid w:val="0086484B"/>
    <w:rsid w:val="00865992"/>
    <w:rsid w:val="00866496"/>
    <w:rsid w:val="00870165"/>
    <w:rsid w:val="008711CC"/>
    <w:rsid w:val="008727EC"/>
    <w:rsid w:val="00872B3D"/>
    <w:rsid w:val="008749A1"/>
    <w:rsid w:val="00874F8B"/>
    <w:rsid w:val="00874F91"/>
    <w:rsid w:val="0087516C"/>
    <w:rsid w:val="008758B7"/>
    <w:rsid w:val="008759E2"/>
    <w:rsid w:val="008768B5"/>
    <w:rsid w:val="00876F41"/>
    <w:rsid w:val="008773A3"/>
    <w:rsid w:val="008779C0"/>
    <w:rsid w:val="00877B3E"/>
    <w:rsid w:val="008813C8"/>
    <w:rsid w:val="00882BA1"/>
    <w:rsid w:val="00882EE3"/>
    <w:rsid w:val="008832B2"/>
    <w:rsid w:val="00884691"/>
    <w:rsid w:val="008865E5"/>
    <w:rsid w:val="00886B57"/>
    <w:rsid w:val="00886D6B"/>
    <w:rsid w:val="00887918"/>
    <w:rsid w:val="00887C23"/>
    <w:rsid w:val="00890AC8"/>
    <w:rsid w:val="008917E1"/>
    <w:rsid w:val="00892157"/>
    <w:rsid w:val="00892A48"/>
    <w:rsid w:val="00893233"/>
    <w:rsid w:val="00893A39"/>
    <w:rsid w:val="00895229"/>
    <w:rsid w:val="008953B8"/>
    <w:rsid w:val="00895A98"/>
    <w:rsid w:val="0089659D"/>
    <w:rsid w:val="00896639"/>
    <w:rsid w:val="00896AEC"/>
    <w:rsid w:val="008971C3"/>
    <w:rsid w:val="00897387"/>
    <w:rsid w:val="00897543"/>
    <w:rsid w:val="00897AD6"/>
    <w:rsid w:val="008A066E"/>
    <w:rsid w:val="008A0FA0"/>
    <w:rsid w:val="008A214B"/>
    <w:rsid w:val="008A2810"/>
    <w:rsid w:val="008A2F55"/>
    <w:rsid w:val="008A4237"/>
    <w:rsid w:val="008A44DE"/>
    <w:rsid w:val="008A499F"/>
    <w:rsid w:val="008A49C9"/>
    <w:rsid w:val="008A624B"/>
    <w:rsid w:val="008A6594"/>
    <w:rsid w:val="008A7577"/>
    <w:rsid w:val="008B0A97"/>
    <w:rsid w:val="008B0C8C"/>
    <w:rsid w:val="008B0CEE"/>
    <w:rsid w:val="008B12DA"/>
    <w:rsid w:val="008B1EE7"/>
    <w:rsid w:val="008B27DF"/>
    <w:rsid w:val="008B43BD"/>
    <w:rsid w:val="008B4C67"/>
    <w:rsid w:val="008B5081"/>
    <w:rsid w:val="008B554E"/>
    <w:rsid w:val="008B5AC9"/>
    <w:rsid w:val="008B6278"/>
    <w:rsid w:val="008B6D33"/>
    <w:rsid w:val="008B6D82"/>
    <w:rsid w:val="008B7521"/>
    <w:rsid w:val="008C2CAB"/>
    <w:rsid w:val="008C3643"/>
    <w:rsid w:val="008C4325"/>
    <w:rsid w:val="008C5BFE"/>
    <w:rsid w:val="008C5C01"/>
    <w:rsid w:val="008C5E5F"/>
    <w:rsid w:val="008C6ED7"/>
    <w:rsid w:val="008C6FE7"/>
    <w:rsid w:val="008C71D5"/>
    <w:rsid w:val="008C791E"/>
    <w:rsid w:val="008C7DF7"/>
    <w:rsid w:val="008D0611"/>
    <w:rsid w:val="008D2837"/>
    <w:rsid w:val="008D2881"/>
    <w:rsid w:val="008D34C1"/>
    <w:rsid w:val="008D3688"/>
    <w:rsid w:val="008D6980"/>
    <w:rsid w:val="008D70C3"/>
    <w:rsid w:val="008D7345"/>
    <w:rsid w:val="008D75A1"/>
    <w:rsid w:val="008D7E32"/>
    <w:rsid w:val="008E089C"/>
    <w:rsid w:val="008E0EAC"/>
    <w:rsid w:val="008E105A"/>
    <w:rsid w:val="008E141E"/>
    <w:rsid w:val="008E15CD"/>
    <w:rsid w:val="008E1B9A"/>
    <w:rsid w:val="008E229D"/>
    <w:rsid w:val="008E2AE4"/>
    <w:rsid w:val="008E3439"/>
    <w:rsid w:val="008E646E"/>
    <w:rsid w:val="008E6D11"/>
    <w:rsid w:val="008E6D3B"/>
    <w:rsid w:val="008F0491"/>
    <w:rsid w:val="008F1FA0"/>
    <w:rsid w:val="008F2CE1"/>
    <w:rsid w:val="008F2FE8"/>
    <w:rsid w:val="008F363A"/>
    <w:rsid w:val="008F4102"/>
    <w:rsid w:val="008F692B"/>
    <w:rsid w:val="008F7BCB"/>
    <w:rsid w:val="009001AB"/>
    <w:rsid w:val="00900787"/>
    <w:rsid w:val="00901097"/>
    <w:rsid w:val="009016FA"/>
    <w:rsid w:val="009019DD"/>
    <w:rsid w:val="009029CA"/>
    <w:rsid w:val="00902C41"/>
    <w:rsid w:val="00902F8F"/>
    <w:rsid w:val="00904B7D"/>
    <w:rsid w:val="00904F75"/>
    <w:rsid w:val="00906E50"/>
    <w:rsid w:val="00907B42"/>
    <w:rsid w:val="00910CD5"/>
    <w:rsid w:val="00910D95"/>
    <w:rsid w:val="00911652"/>
    <w:rsid w:val="00911687"/>
    <w:rsid w:val="0091340D"/>
    <w:rsid w:val="00913928"/>
    <w:rsid w:val="00914D4D"/>
    <w:rsid w:val="009161A9"/>
    <w:rsid w:val="00917C3B"/>
    <w:rsid w:val="009223A4"/>
    <w:rsid w:val="00922CB7"/>
    <w:rsid w:val="00922F02"/>
    <w:rsid w:val="00924124"/>
    <w:rsid w:val="0092497D"/>
    <w:rsid w:val="00924A8B"/>
    <w:rsid w:val="00925923"/>
    <w:rsid w:val="0093050D"/>
    <w:rsid w:val="00932028"/>
    <w:rsid w:val="009348BB"/>
    <w:rsid w:val="009360F8"/>
    <w:rsid w:val="009364B9"/>
    <w:rsid w:val="009366AC"/>
    <w:rsid w:val="00937AD0"/>
    <w:rsid w:val="00937FD4"/>
    <w:rsid w:val="0094133A"/>
    <w:rsid w:val="00941BAE"/>
    <w:rsid w:val="00941C90"/>
    <w:rsid w:val="00941EC1"/>
    <w:rsid w:val="00942085"/>
    <w:rsid w:val="00942F20"/>
    <w:rsid w:val="0094316A"/>
    <w:rsid w:val="00943810"/>
    <w:rsid w:val="00944F8F"/>
    <w:rsid w:val="00946E30"/>
    <w:rsid w:val="00947E41"/>
    <w:rsid w:val="00951D78"/>
    <w:rsid w:val="00951F95"/>
    <w:rsid w:val="00952B83"/>
    <w:rsid w:val="00952C8B"/>
    <w:rsid w:val="00953121"/>
    <w:rsid w:val="009537A3"/>
    <w:rsid w:val="00953B20"/>
    <w:rsid w:val="009545C6"/>
    <w:rsid w:val="00954B20"/>
    <w:rsid w:val="00954F35"/>
    <w:rsid w:val="00957D34"/>
    <w:rsid w:val="0096173E"/>
    <w:rsid w:val="00961CCF"/>
    <w:rsid w:val="00965399"/>
    <w:rsid w:val="009657D1"/>
    <w:rsid w:val="00965A19"/>
    <w:rsid w:val="00965E0E"/>
    <w:rsid w:val="00965F8D"/>
    <w:rsid w:val="009661F0"/>
    <w:rsid w:val="009668F8"/>
    <w:rsid w:val="00970297"/>
    <w:rsid w:val="00970B75"/>
    <w:rsid w:val="00971A0D"/>
    <w:rsid w:val="0097235E"/>
    <w:rsid w:val="00972A72"/>
    <w:rsid w:val="00973AD7"/>
    <w:rsid w:val="00974EF4"/>
    <w:rsid w:val="0097511B"/>
    <w:rsid w:val="00975715"/>
    <w:rsid w:val="00975B6A"/>
    <w:rsid w:val="0097617A"/>
    <w:rsid w:val="0097725B"/>
    <w:rsid w:val="00977832"/>
    <w:rsid w:val="00980A47"/>
    <w:rsid w:val="00981460"/>
    <w:rsid w:val="00981696"/>
    <w:rsid w:val="00982A48"/>
    <w:rsid w:val="0098321D"/>
    <w:rsid w:val="009836EE"/>
    <w:rsid w:val="009843E4"/>
    <w:rsid w:val="009848B5"/>
    <w:rsid w:val="009848FE"/>
    <w:rsid w:val="00985FBA"/>
    <w:rsid w:val="00985FDD"/>
    <w:rsid w:val="00985FFE"/>
    <w:rsid w:val="00986E59"/>
    <w:rsid w:val="00986ED6"/>
    <w:rsid w:val="00987065"/>
    <w:rsid w:val="00987F14"/>
    <w:rsid w:val="009900DD"/>
    <w:rsid w:val="00990614"/>
    <w:rsid w:val="009928B6"/>
    <w:rsid w:val="009953FF"/>
    <w:rsid w:val="009972EC"/>
    <w:rsid w:val="009A0970"/>
    <w:rsid w:val="009A1064"/>
    <w:rsid w:val="009A2411"/>
    <w:rsid w:val="009A2613"/>
    <w:rsid w:val="009A2825"/>
    <w:rsid w:val="009A2B22"/>
    <w:rsid w:val="009A30E6"/>
    <w:rsid w:val="009A5330"/>
    <w:rsid w:val="009A646D"/>
    <w:rsid w:val="009A7F02"/>
    <w:rsid w:val="009B06B9"/>
    <w:rsid w:val="009B11EF"/>
    <w:rsid w:val="009B15B3"/>
    <w:rsid w:val="009B2064"/>
    <w:rsid w:val="009B22F2"/>
    <w:rsid w:val="009B2A76"/>
    <w:rsid w:val="009B447D"/>
    <w:rsid w:val="009B5D6A"/>
    <w:rsid w:val="009B608C"/>
    <w:rsid w:val="009B60A6"/>
    <w:rsid w:val="009B63E8"/>
    <w:rsid w:val="009B63F4"/>
    <w:rsid w:val="009B6C9D"/>
    <w:rsid w:val="009C10DC"/>
    <w:rsid w:val="009C1D85"/>
    <w:rsid w:val="009C1F7C"/>
    <w:rsid w:val="009C44F6"/>
    <w:rsid w:val="009C450F"/>
    <w:rsid w:val="009C52CB"/>
    <w:rsid w:val="009C56C3"/>
    <w:rsid w:val="009C5930"/>
    <w:rsid w:val="009C658D"/>
    <w:rsid w:val="009C7453"/>
    <w:rsid w:val="009D050D"/>
    <w:rsid w:val="009D07BC"/>
    <w:rsid w:val="009D0A8C"/>
    <w:rsid w:val="009D1182"/>
    <w:rsid w:val="009D1B6E"/>
    <w:rsid w:val="009D268C"/>
    <w:rsid w:val="009D2765"/>
    <w:rsid w:val="009D2CED"/>
    <w:rsid w:val="009D302C"/>
    <w:rsid w:val="009D3328"/>
    <w:rsid w:val="009D35EB"/>
    <w:rsid w:val="009D3DA8"/>
    <w:rsid w:val="009D4CF3"/>
    <w:rsid w:val="009D4D0B"/>
    <w:rsid w:val="009D6232"/>
    <w:rsid w:val="009D735F"/>
    <w:rsid w:val="009D79D6"/>
    <w:rsid w:val="009E1F59"/>
    <w:rsid w:val="009E32AF"/>
    <w:rsid w:val="009E36D3"/>
    <w:rsid w:val="009E450E"/>
    <w:rsid w:val="009E454F"/>
    <w:rsid w:val="009E4F08"/>
    <w:rsid w:val="009E636F"/>
    <w:rsid w:val="009E63EB"/>
    <w:rsid w:val="009F13C5"/>
    <w:rsid w:val="009F1F90"/>
    <w:rsid w:val="009F218F"/>
    <w:rsid w:val="009F37A6"/>
    <w:rsid w:val="009F3BFA"/>
    <w:rsid w:val="009F3EF6"/>
    <w:rsid w:val="009F4A47"/>
    <w:rsid w:val="009F558A"/>
    <w:rsid w:val="00A01304"/>
    <w:rsid w:val="00A01340"/>
    <w:rsid w:val="00A01A80"/>
    <w:rsid w:val="00A01EB0"/>
    <w:rsid w:val="00A021AE"/>
    <w:rsid w:val="00A022D1"/>
    <w:rsid w:val="00A027DA"/>
    <w:rsid w:val="00A02B34"/>
    <w:rsid w:val="00A0314A"/>
    <w:rsid w:val="00A0317C"/>
    <w:rsid w:val="00A03322"/>
    <w:rsid w:val="00A0371A"/>
    <w:rsid w:val="00A0466A"/>
    <w:rsid w:val="00A06809"/>
    <w:rsid w:val="00A069C6"/>
    <w:rsid w:val="00A06FF8"/>
    <w:rsid w:val="00A07289"/>
    <w:rsid w:val="00A07BB3"/>
    <w:rsid w:val="00A10437"/>
    <w:rsid w:val="00A12F6E"/>
    <w:rsid w:val="00A134E2"/>
    <w:rsid w:val="00A13FB0"/>
    <w:rsid w:val="00A1427E"/>
    <w:rsid w:val="00A14E39"/>
    <w:rsid w:val="00A151DD"/>
    <w:rsid w:val="00A15C7B"/>
    <w:rsid w:val="00A16D9E"/>
    <w:rsid w:val="00A1746E"/>
    <w:rsid w:val="00A20E9A"/>
    <w:rsid w:val="00A21135"/>
    <w:rsid w:val="00A21233"/>
    <w:rsid w:val="00A213ED"/>
    <w:rsid w:val="00A22BBF"/>
    <w:rsid w:val="00A22E00"/>
    <w:rsid w:val="00A230F8"/>
    <w:rsid w:val="00A2364E"/>
    <w:rsid w:val="00A24545"/>
    <w:rsid w:val="00A248AA"/>
    <w:rsid w:val="00A24DE9"/>
    <w:rsid w:val="00A25164"/>
    <w:rsid w:val="00A2562F"/>
    <w:rsid w:val="00A259DC"/>
    <w:rsid w:val="00A26507"/>
    <w:rsid w:val="00A26BDF"/>
    <w:rsid w:val="00A26EA1"/>
    <w:rsid w:val="00A26F26"/>
    <w:rsid w:val="00A278A6"/>
    <w:rsid w:val="00A308C2"/>
    <w:rsid w:val="00A30B62"/>
    <w:rsid w:val="00A3144F"/>
    <w:rsid w:val="00A31E9C"/>
    <w:rsid w:val="00A32F39"/>
    <w:rsid w:val="00A352DD"/>
    <w:rsid w:val="00A35CF8"/>
    <w:rsid w:val="00A369FC"/>
    <w:rsid w:val="00A36F35"/>
    <w:rsid w:val="00A37294"/>
    <w:rsid w:val="00A3B46B"/>
    <w:rsid w:val="00A40871"/>
    <w:rsid w:val="00A41408"/>
    <w:rsid w:val="00A41559"/>
    <w:rsid w:val="00A41BBE"/>
    <w:rsid w:val="00A42288"/>
    <w:rsid w:val="00A4229D"/>
    <w:rsid w:val="00A4238C"/>
    <w:rsid w:val="00A43AEC"/>
    <w:rsid w:val="00A43CDB"/>
    <w:rsid w:val="00A44772"/>
    <w:rsid w:val="00A5004F"/>
    <w:rsid w:val="00A501B8"/>
    <w:rsid w:val="00A51D77"/>
    <w:rsid w:val="00A529CB"/>
    <w:rsid w:val="00A52CAD"/>
    <w:rsid w:val="00A530E6"/>
    <w:rsid w:val="00A534A0"/>
    <w:rsid w:val="00A53982"/>
    <w:rsid w:val="00A5417D"/>
    <w:rsid w:val="00A54DAF"/>
    <w:rsid w:val="00A55A67"/>
    <w:rsid w:val="00A56CB0"/>
    <w:rsid w:val="00A57F86"/>
    <w:rsid w:val="00A61047"/>
    <w:rsid w:val="00A610BD"/>
    <w:rsid w:val="00A61EC8"/>
    <w:rsid w:val="00A61F7B"/>
    <w:rsid w:val="00A62C17"/>
    <w:rsid w:val="00A62CAD"/>
    <w:rsid w:val="00A637C5"/>
    <w:rsid w:val="00A6423F"/>
    <w:rsid w:val="00A645A6"/>
    <w:rsid w:val="00A66C95"/>
    <w:rsid w:val="00A6780E"/>
    <w:rsid w:val="00A67E16"/>
    <w:rsid w:val="00A67FB7"/>
    <w:rsid w:val="00A70B3E"/>
    <w:rsid w:val="00A70E0A"/>
    <w:rsid w:val="00A71C14"/>
    <w:rsid w:val="00A72AE9"/>
    <w:rsid w:val="00A72C92"/>
    <w:rsid w:val="00A72D7C"/>
    <w:rsid w:val="00A7414C"/>
    <w:rsid w:val="00A74496"/>
    <w:rsid w:val="00A74C64"/>
    <w:rsid w:val="00A75428"/>
    <w:rsid w:val="00A777D3"/>
    <w:rsid w:val="00A779B4"/>
    <w:rsid w:val="00A77E1C"/>
    <w:rsid w:val="00A81212"/>
    <w:rsid w:val="00A8146A"/>
    <w:rsid w:val="00A83092"/>
    <w:rsid w:val="00A83BD7"/>
    <w:rsid w:val="00A847E8"/>
    <w:rsid w:val="00A84BB2"/>
    <w:rsid w:val="00A84C90"/>
    <w:rsid w:val="00A86417"/>
    <w:rsid w:val="00A8642F"/>
    <w:rsid w:val="00A86BFF"/>
    <w:rsid w:val="00A87969"/>
    <w:rsid w:val="00A90473"/>
    <w:rsid w:val="00A90CF7"/>
    <w:rsid w:val="00A90E2C"/>
    <w:rsid w:val="00A91636"/>
    <w:rsid w:val="00A91D7E"/>
    <w:rsid w:val="00A923AB"/>
    <w:rsid w:val="00A92DCB"/>
    <w:rsid w:val="00A93298"/>
    <w:rsid w:val="00A94210"/>
    <w:rsid w:val="00A944D2"/>
    <w:rsid w:val="00A94975"/>
    <w:rsid w:val="00A959FB"/>
    <w:rsid w:val="00A95D34"/>
    <w:rsid w:val="00A96B1D"/>
    <w:rsid w:val="00A979AA"/>
    <w:rsid w:val="00AA0153"/>
    <w:rsid w:val="00AA022B"/>
    <w:rsid w:val="00AA0571"/>
    <w:rsid w:val="00AA210B"/>
    <w:rsid w:val="00AA2C13"/>
    <w:rsid w:val="00AA36EF"/>
    <w:rsid w:val="00AA492F"/>
    <w:rsid w:val="00AA78B5"/>
    <w:rsid w:val="00AB0869"/>
    <w:rsid w:val="00AB0D9D"/>
    <w:rsid w:val="00AB15DF"/>
    <w:rsid w:val="00AB1B96"/>
    <w:rsid w:val="00AB2563"/>
    <w:rsid w:val="00AB2C41"/>
    <w:rsid w:val="00AB3025"/>
    <w:rsid w:val="00AB4504"/>
    <w:rsid w:val="00AB5215"/>
    <w:rsid w:val="00AB5640"/>
    <w:rsid w:val="00AB764A"/>
    <w:rsid w:val="00AB78AB"/>
    <w:rsid w:val="00AC0022"/>
    <w:rsid w:val="00AC03C4"/>
    <w:rsid w:val="00AC2D80"/>
    <w:rsid w:val="00AC3042"/>
    <w:rsid w:val="00AC3E7C"/>
    <w:rsid w:val="00AC468D"/>
    <w:rsid w:val="00AC4EBA"/>
    <w:rsid w:val="00AC51B4"/>
    <w:rsid w:val="00AC5460"/>
    <w:rsid w:val="00AC5D9F"/>
    <w:rsid w:val="00AC60B9"/>
    <w:rsid w:val="00AC6EAE"/>
    <w:rsid w:val="00AC76FE"/>
    <w:rsid w:val="00AC7B62"/>
    <w:rsid w:val="00AD018F"/>
    <w:rsid w:val="00AD1C6F"/>
    <w:rsid w:val="00AD1F00"/>
    <w:rsid w:val="00AD38CA"/>
    <w:rsid w:val="00AD3ADC"/>
    <w:rsid w:val="00AD3DC9"/>
    <w:rsid w:val="00AD4266"/>
    <w:rsid w:val="00AD43DA"/>
    <w:rsid w:val="00AD54C1"/>
    <w:rsid w:val="00AD7F03"/>
    <w:rsid w:val="00AE065A"/>
    <w:rsid w:val="00AE2113"/>
    <w:rsid w:val="00AE2551"/>
    <w:rsid w:val="00AE2BF0"/>
    <w:rsid w:val="00AE4412"/>
    <w:rsid w:val="00AE6532"/>
    <w:rsid w:val="00AE6D0D"/>
    <w:rsid w:val="00AE729B"/>
    <w:rsid w:val="00AE7369"/>
    <w:rsid w:val="00AE76FF"/>
    <w:rsid w:val="00AE7718"/>
    <w:rsid w:val="00AF00B4"/>
    <w:rsid w:val="00AF0A9E"/>
    <w:rsid w:val="00AF0EDA"/>
    <w:rsid w:val="00AF1436"/>
    <w:rsid w:val="00AF1879"/>
    <w:rsid w:val="00AF1ABC"/>
    <w:rsid w:val="00AF2269"/>
    <w:rsid w:val="00AF36CA"/>
    <w:rsid w:val="00AF3EF1"/>
    <w:rsid w:val="00AF42A7"/>
    <w:rsid w:val="00AF4740"/>
    <w:rsid w:val="00AF5A3F"/>
    <w:rsid w:val="00AF5AA1"/>
    <w:rsid w:val="00AF5D44"/>
    <w:rsid w:val="00AF7314"/>
    <w:rsid w:val="00AF76D7"/>
    <w:rsid w:val="00AF7DD1"/>
    <w:rsid w:val="00AF7F87"/>
    <w:rsid w:val="00B00205"/>
    <w:rsid w:val="00B00973"/>
    <w:rsid w:val="00B0099B"/>
    <w:rsid w:val="00B00BA8"/>
    <w:rsid w:val="00B01AAF"/>
    <w:rsid w:val="00B020B6"/>
    <w:rsid w:val="00B032DC"/>
    <w:rsid w:val="00B03829"/>
    <w:rsid w:val="00B04236"/>
    <w:rsid w:val="00B049E1"/>
    <w:rsid w:val="00B04A92"/>
    <w:rsid w:val="00B06E43"/>
    <w:rsid w:val="00B06F70"/>
    <w:rsid w:val="00B06FDE"/>
    <w:rsid w:val="00B07076"/>
    <w:rsid w:val="00B0709A"/>
    <w:rsid w:val="00B074FB"/>
    <w:rsid w:val="00B07710"/>
    <w:rsid w:val="00B100A3"/>
    <w:rsid w:val="00B101DD"/>
    <w:rsid w:val="00B1077A"/>
    <w:rsid w:val="00B11179"/>
    <w:rsid w:val="00B11CD6"/>
    <w:rsid w:val="00B121B8"/>
    <w:rsid w:val="00B12462"/>
    <w:rsid w:val="00B135FF"/>
    <w:rsid w:val="00B13687"/>
    <w:rsid w:val="00B13823"/>
    <w:rsid w:val="00B13B82"/>
    <w:rsid w:val="00B1590F"/>
    <w:rsid w:val="00B15B32"/>
    <w:rsid w:val="00B15DC3"/>
    <w:rsid w:val="00B15F6F"/>
    <w:rsid w:val="00B16139"/>
    <w:rsid w:val="00B162B8"/>
    <w:rsid w:val="00B166D6"/>
    <w:rsid w:val="00B166EE"/>
    <w:rsid w:val="00B17629"/>
    <w:rsid w:val="00B203C7"/>
    <w:rsid w:val="00B208E6"/>
    <w:rsid w:val="00B20FDD"/>
    <w:rsid w:val="00B21A01"/>
    <w:rsid w:val="00B21F47"/>
    <w:rsid w:val="00B225B8"/>
    <w:rsid w:val="00B2282B"/>
    <w:rsid w:val="00B27455"/>
    <w:rsid w:val="00B3112D"/>
    <w:rsid w:val="00B314A5"/>
    <w:rsid w:val="00B316AC"/>
    <w:rsid w:val="00B32790"/>
    <w:rsid w:val="00B3280C"/>
    <w:rsid w:val="00B32AC3"/>
    <w:rsid w:val="00B32E70"/>
    <w:rsid w:val="00B334F9"/>
    <w:rsid w:val="00B34010"/>
    <w:rsid w:val="00B341F0"/>
    <w:rsid w:val="00B3443B"/>
    <w:rsid w:val="00B3500D"/>
    <w:rsid w:val="00B3706B"/>
    <w:rsid w:val="00B372E5"/>
    <w:rsid w:val="00B404C3"/>
    <w:rsid w:val="00B417E1"/>
    <w:rsid w:val="00B41BE1"/>
    <w:rsid w:val="00B423D9"/>
    <w:rsid w:val="00B44B76"/>
    <w:rsid w:val="00B4533E"/>
    <w:rsid w:val="00B4593A"/>
    <w:rsid w:val="00B46208"/>
    <w:rsid w:val="00B46D48"/>
    <w:rsid w:val="00B47428"/>
    <w:rsid w:val="00B47470"/>
    <w:rsid w:val="00B50732"/>
    <w:rsid w:val="00B507F7"/>
    <w:rsid w:val="00B50BBF"/>
    <w:rsid w:val="00B51FEE"/>
    <w:rsid w:val="00B52856"/>
    <w:rsid w:val="00B52FBB"/>
    <w:rsid w:val="00B5354E"/>
    <w:rsid w:val="00B53813"/>
    <w:rsid w:val="00B539C2"/>
    <w:rsid w:val="00B54A3A"/>
    <w:rsid w:val="00B54D8B"/>
    <w:rsid w:val="00B5558A"/>
    <w:rsid w:val="00B55B24"/>
    <w:rsid w:val="00B55E0A"/>
    <w:rsid w:val="00B55EF1"/>
    <w:rsid w:val="00B563E8"/>
    <w:rsid w:val="00B56C6E"/>
    <w:rsid w:val="00B5715A"/>
    <w:rsid w:val="00B60942"/>
    <w:rsid w:val="00B60A67"/>
    <w:rsid w:val="00B60BFF"/>
    <w:rsid w:val="00B60C8F"/>
    <w:rsid w:val="00B61D5D"/>
    <w:rsid w:val="00B62AA6"/>
    <w:rsid w:val="00B63046"/>
    <w:rsid w:val="00B64DBA"/>
    <w:rsid w:val="00B660C2"/>
    <w:rsid w:val="00B6668E"/>
    <w:rsid w:val="00B6739B"/>
    <w:rsid w:val="00B678C1"/>
    <w:rsid w:val="00B72E6E"/>
    <w:rsid w:val="00B732C1"/>
    <w:rsid w:val="00B7547C"/>
    <w:rsid w:val="00B77342"/>
    <w:rsid w:val="00B7766E"/>
    <w:rsid w:val="00B8109E"/>
    <w:rsid w:val="00B810C7"/>
    <w:rsid w:val="00B82D81"/>
    <w:rsid w:val="00B83551"/>
    <w:rsid w:val="00B8447F"/>
    <w:rsid w:val="00B8475F"/>
    <w:rsid w:val="00B854E6"/>
    <w:rsid w:val="00B8564E"/>
    <w:rsid w:val="00B85DBB"/>
    <w:rsid w:val="00B862DC"/>
    <w:rsid w:val="00B8718C"/>
    <w:rsid w:val="00B90325"/>
    <w:rsid w:val="00B906F4"/>
    <w:rsid w:val="00B90B29"/>
    <w:rsid w:val="00B9110D"/>
    <w:rsid w:val="00B911F1"/>
    <w:rsid w:val="00B91524"/>
    <w:rsid w:val="00B9447D"/>
    <w:rsid w:val="00B94BC2"/>
    <w:rsid w:val="00B95058"/>
    <w:rsid w:val="00B954F6"/>
    <w:rsid w:val="00B95565"/>
    <w:rsid w:val="00B95C53"/>
    <w:rsid w:val="00B96C94"/>
    <w:rsid w:val="00B976E3"/>
    <w:rsid w:val="00BA0B62"/>
    <w:rsid w:val="00BA0EB6"/>
    <w:rsid w:val="00BA0F7E"/>
    <w:rsid w:val="00BA14BC"/>
    <w:rsid w:val="00BA1BAB"/>
    <w:rsid w:val="00BA4364"/>
    <w:rsid w:val="00BA458C"/>
    <w:rsid w:val="00BA472D"/>
    <w:rsid w:val="00BA5323"/>
    <w:rsid w:val="00BA548A"/>
    <w:rsid w:val="00BA55A3"/>
    <w:rsid w:val="00BA57A8"/>
    <w:rsid w:val="00BA60BB"/>
    <w:rsid w:val="00BA62D7"/>
    <w:rsid w:val="00BA664D"/>
    <w:rsid w:val="00BB0010"/>
    <w:rsid w:val="00BB05EB"/>
    <w:rsid w:val="00BB1DEF"/>
    <w:rsid w:val="00BB40AC"/>
    <w:rsid w:val="00BB4189"/>
    <w:rsid w:val="00BB5AE0"/>
    <w:rsid w:val="00BB60DA"/>
    <w:rsid w:val="00BB6187"/>
    <w:rsid w:val="00BB7CD9"/>
    <w:rsid w:val="00BC021F"/>
    <w:rsid w:val="00BC1556"/>
    <w:rsid w:val="00BC210F"/>
    <w:rsid w:val="00BC2A2D"/>
    <w:rsid w:val="00BC2A92"/>
    <w:rsid w:val="00BC427F"/>
    <w:rsid w:val="00BC45A4"/>
    <w:rsid w:val="00BC4C40"/>
    <w:rsid w:val="00BC5158"/>
    <w:rsid w:val="00BC5552"/>
    <w:rsid w:val="00BC56BC"/>
    <w:rsid w:val="00BC5F70"/>
    <w:rsid w:val="00BC6F1E"/>
    <w:rsid w:val="00BC78B8"/>
    <w:rsid w:val="00BC7E29"/>
    <w:rsid w:val="00BD017C"/>
    <w:rsid w:val="00BD0700"/>
    <w:rsid w:val="00BD35D1"/>
    <w:rsid w:val="00BD4420"/>
    <w:rsid w:val="00BD475C"/>
    <w:rsid w:val="00BD47AB"/>
    <w:rsid w:val="00BD5172"/>
    <w:rsid w:val="00BD52C3"/>
    <w:rsid w:val="00BD5EB8"/>
    <w:rsid w:val="00BD5ED3"/>
    <w:rsid w:val="00BD61B2"/>
    <w:rsid w:val="00BD74C9"/>
    <w:rsid w:val="00BD7795"/>
    <w:rsid w:val="00BE0518"/>
    <w:rsid w:val="00BE1400"/>
    <w:rsid w:val="00BE1B9A"/>
    <w:rsid w:val="00BE24E7"/>
    <w:rsid w:val="00BE25A7"/>
    <w:rsid w:val="00BE3096"/>
    <w:rsid w:val="00BE54D1"/>
    <w:rsid w:val="00BE5AC5"/>
    <w:rsid w:val="00BE5E78"/>
    <w:rsid w:val="00BE6061"/>
    <w:rsid w:val="00BE6E9A"/>
    <w:rsid w:val="00BE7A24"/>
    <w:rsid w:val="00BF08B0"/>
    <w:rsid w:val="00BF1A2D"/>
    <w:rsid w:val="00BF295D"/>
    <w:rsid w:val="00BF2B01"/>
    <w:rsid w:val="00BF2DB3"/>
    <w:rsid w:val="00BF4304"/>
    <w:rsid w:val="00BF4D40"/>
    <w:rsid w:val="00BF50C4"/>
    <w:rsid w:val="00BF60FB"/>
    <w:rsid w:val="00BF6935"/>
    <w:rsid w:val="00C02E47"/>
    <w:rsid w:val="00C030FC"/>
    <w:rsid w:val="00C033C2"/>
    <w:rsid w:val="00C046A5"/>
    <w:rsid w:val="00C05589"/>
    <w:rsid w:val="00C05B7C"/>
    <w:rsid w:val="00C06D2F"/>
    <w:rsid w:val="00C06F3F"/>
    <w:rsid w:val="00C07035"/>
    <w:rsid w:val="00C07C1C"/>
    <w:rsid w:val="00C100E0"/>
    <w:rsid w:val="00C10437"/>
    <w:rsid w:val="00C10B40"/>
    <w:rsid w:val="00C1149C"/>
    <w:rsid w:val="00C11AA2"/>
    <w:rsid w:val="00C11CAE"/>
    <w:rsid w:val="00C11E26"/>
    <w:rsid w:val="00C1333B"/>
    <w:rsid w:val="00C13945"/>
    <w:rsid w:val="00C13B7A"/>
    <w:rsid w:val="00C13D73"/>
    <w:rsid w:val="00C13FEE"/>
    <w:rsid w:val="00C15E2B"/>
    <w:rsid w:val="00C16091"/>
    <w:rsid w:val="00C16BC2"/>
    <w:rsid w:val="00C17F17"/>
    <w:rsid w:val="00C2034F"/>
    <w:rsid w:val="00C2093C"/>
    <w:rsid w:val="00C2102F"/>
    <w:rsid w:val="00C210E3"/>
    <w:rsid w:val="00C21750"/>
    <w:rsid w:val="00C2209C"/>
    <w:rsid w:val="00C223B0"/>
    <w:rsid w:val="00C228E2"/>
    <w:rsid w:val="00C22CF0"/>
    <w:rsid w:val="00C23166"/>
    <w:rsid w:val="00C232C9"/>
    <w:rsid w:val="00C233C9"/>
    <w:rsid w:val="00C23854"/>
    <w:rsid w:val="00C2385C"/>
    <w:rsid w:val="00C245DB"/>
    <w:rsid w:val="00C262E1"/>
    <w:rsid w:val="00C26530"/>
    <w:rsid w:val="00C2691E"/>
    <w:rsid w:val="00C26D18"/>
    <w:rsid w:val="00C270BB"/>
    <w:rsid w:val="00C27D66"/>
    <w:rsid w:val="00C30153"/>
    <w:rsid w:val="00C30808"/>
    <w:rsid w:val="00C30944"/>
    <w:rsid w:val="00C30C57"/>
    <w:rsid w:val="00C30DB2"/>
    <w:rsid w:val="00C31009"/>
    <w:rsid w:val="00C312F0"/>
    <w:rsid w:val="00C31F4E"/>
    <w:rsid w:val="00C325C3"/>
    <w:rsid w:val="00C33654"/>
    <w:rsid w:val="00C36120"/>
    <w:rsid w:val="00C3720E"/>
    <w:rsid w:val="00C3738A"/>
    <w:rsid w:val="00C407AC"/>
    <w:rsid w:val="00C4111F"/>
    <w:rsid w:val="00C41198"/>
    <w:rsid w:val="00C414DC"/>
    <w:rsid w:val="00C41CF1"/>
    <w:rsid w:val="00C41DF5"/>
    <w:rsid w:val="00C42C5C"/>
    <w:rsid w:val="00C42C6B"/>
    <w:rsid w:val="00C42DE0"/>
    <w:rsid w:val="00C444AA"/>
    <w:rsid w:val="00C44648"/>
    <w:rsid w:val="00C447EE"/>
    <w:rsid w:val="00C4484B"/>
    <w:rsid w:val="00C44B95"/>
    <w:rsid w:val="00C45843"/>
    <w:rsid w:val="00C471CB"/>
    <w:rsid w:val="00C4741F"/>
    <w:rsid w:val="00C47515"/>
    <w:rsid w:val="00C5009F"/>
    <w:rsid w:val="00C50542"/>
    <w:rsid w:val="00C50F2F"/>
    <w:rsid w:val="00C52E64"/>
    <w:rsid w:val="00C53C9B"/>
    <w:rsid w:val="00C5472E"/>
    <w:rsid w:val="00C547D3"/>
    <w:rsid w:val="00C552CB"/>
    <w:rsid w:val="00C563C3"/>
    <w:rsid w:val="00C568ED"/>
    <w:rsid w:val="00C56E7D"/>
    <w:rsid w:val="00C57B50"/>
    <w:rsid w:val="00C60648"/>
    <w:rsid w:val="00C614F9"/>
    <w:rsid w:val="00C6163D"/>
    <w:rsid w:val="00C617C6"/>
    <w:rsid w:val="00C62C72"/>
    <w:rsid w:val="00C63432"/>
    <w:rsid w:val="00C63AB2"/>
    <w:rsid w:val="00C65941"/>
    <w:rsid w:val="00C65F0E"/>
    <w:rsid w:val="00C6743F"/>
    <w:rsid w:val="00C67F0D"/>
    <w:rsid w:val="00C72945"/>
    <w:rsid w:val="00C72E77"/>
    <w:rsid w:val="00C73091"/>
    <w:rsid w:val="00C7322F"/>
    <w:rsid w:val="00C73617"/>
    <w:rsid w:val="00C75CBD"/>
    <w:rsid w:val="00C76A64"/>
    <w:rsid w:val="00C77E52"/>
    <w:rsid w:val="00C80F03"/>
    <w:rsid w:val="00C816E4"/>
    <w:rsid w:val="00C81A86"/>
    <w:rsid w:val="00C826FD"/>
    <w:rsid w:val="00C83806"/>
    <w:rsid w:val="00C839A8"/>
    <w:rsid w:val="00C83AEB"/>
    <w:rsid w:val="00C8419C"/>
    <w:rsid w:val="00C85713"/>
    <w:rsid w:val="00C915FA"/>
    <w:rsid w:val="00C91D0D"/>
    <w:rsid w:val="00C93649"/>
    <w:rsid w:val="00C93B95"/>
    <w:rsid w:val="00C946D3"/>
    <w:rsid w:val="00C96329"/>
    <w:rsid w:val="00C96855"/>
    <w:rsid w:val="00C97D33"/>
    <w:rsid w:val="00CA0781"/>
    <w:rsid w:val="00CA1020"/>
    <w:rsid w:val="00CA15D8"/>
    <w:rsid w:val="00CA1D0F"/>
    <w:rsid w:val="00CA23C6"/>
    <w:rsid w:val="00CA2993"/>
    <w:rsid w:val="00CA361D"/>
    <w:rsid w:val="00CA3663"/>
    <w:rsid w:val="00CA3C06"/>
    <w:rsid w:val="00CA4359"/>
    <w:rsid w:val="00CA4913"/>
    <w:rsid w:val="00CA6405"/>
    <w:rsid w:val="00CA6DE1"/>
    <w:rsid w:val="00CA6E28"/>
    <w:rsid w:val="00CA70C6"/>
    <w:rsid w:val="00CA7793"/>
    <w:rsid w:val="00CA77E8"/>
    <w:rsid w:val="00CA78E5"/>
    <w:rsid w:val="00CB0DA3"/>
    <w:rsid w:val="00CB18E2"/>
    <w:rsid w:val="00CB3640"/>
    <w:rsid w:val="00CB39D8"/>
    <w:rsid w:val="00CB4EC6"/>
    <w:rsid w:val="00CB504E"/>
    <w:rsid w:val="00CB56C8"/>
    <w:rsid w:val="00CB625E"/>
    <w:rsid w:val="00CB6363"/>
    <w:rsid w:val="00CB709C"/>
    <w:rsid w:val="00CB73AC"/>
    <w:rsid w:val="00CC0FA2"/>
    <w:rsid w:val="00CC15B0"/>
    <w:rsid w:val="00CC2923"/>
    <w:rsid w:val="00CC3352"/>
    <w:rsid w:val="00CC33D3"/>
    <w:rsid w:val="00CC3BC3"/>
    <w:rsid w:val="00CC3CBB"/>
    <w:rsid w:val="00CC4780"/>
    <w:rsid w:val="00CC54B0"/>
    <w:rsid w:val="00CC611C"/>
    <w:rsid w:val="00CC6756"/>
    <w:rsid w:val="00CC7CB4"/>
    <w:rsid w:val="00CC7FD2"/>
    <w:rsid w:val="00CD000B"/>
    <w:rsid w:val="00CD074B"/>
    <w:rsid w:val="00CD0E40"/>
    <w:rsid w:val="00CD1B13"/>
    <w:rsid w:val="00CD1F88"/>
    <w:rsid w:val="00CD32D6"/>
    <w:rsid w:val="00CD4C9E"/>
    <w:rsid w:val="00CD6187"/>
    <w:rsid w:val="00CD757D"/>
    <w:rsid w:val="00CD7817"/>
    <w:rsid w:val="00CE09D1"/>
    <w:rsid w:val="00CE14C9"/>
    <w:rsid w:val="00CE1B0C"/>
    <w:rsid w:val="00CE2107"/>
    <w:rsid w:val="00CE3C92"/>
    <w:rsid w:val="00CE4045"/>
    <w:rsid w:val="00CE51A5"/>
    <w:rsid w:val="00CE59C7"/>
    <w:rsid w:val="00CE65E4"/>
    <w:rsid w:val="00CE71F0"/>
    <w:rsid w:val="00CF16FA"/>
    <w:rsid w:val="00CF1F94"/>
    <w:rsid w:val="00CF255D"/>
    <w:rsid w:val="00CF26C1"/>
    <w:rsid w:val="00CF27C7"/>
    <w:rsid w:val="00CF39AD"/>
    <w:rsid w:val="00CF3AA8"/>
    <w:rsid w:val="00CF40ED"/>
    <w:rsid w:val="00CF4235"/>
    <w:rsid w:val="00CF5271"/>
    <w:rsid w:val="00CF595E"/>
    <w:rsid w:val="00CF661A"/>
    <w:rsid w:val="00CF6857"/>
    <w:rsid w:val="00CF699E"/>
    <w:rsid w:val="00CF74BA"/>
    <w:rsid w:val="00CF7E68"/>
    <w:rsid w:val="00D00517"/>
    <w:rsid w:val="00D00924"/>
    <w:rsid w:val="00D00B75"/>
    <w:rsid w:val="00D01795"/>
    <w:rsid w:val="00D01B69"/>
    <w:rsid w:val="00D01DFD"/>
    <w:rsid w:val="00D020B7"/>
    <w:rsid w:val="00D02CE1"/>
    <w:rsid w:val="00D03087"/>
    <w:rsid w:val="00D0321C"/>
    <w:rsid w:val="00D04942"/>
    <w:rsid w:val="00D06F28"/>
    <w:rsid w:val="00D071AB"/>
    <w:rsid w:val="00D073C0"/>
    <w:rsid w:val="00D07CAF"/>
    <w:rsid w:val="00D116E3"/>
    <w:rsid w:val="00D11BF7"/>
    <w:rsid w:val="00D125EA"/>
    <w:rsid w:val="00D1329C"/>
    <w:rsid w:val="00D13D3C"/>
    <w:rsid w:val="00D14AEA"/>
    <w:rsid w:val="00D14F7D"/>
    <w:rsid w:val="00D15A38"/>
    <w:rsid w:val="00D20F09"/>
    <w:rsid w:val="00D2126E"/>
    <w:rsid w:val="00D21984"/>
    <w:rsid w:val="00D21FBF"/>
    <w:rsid w:val="00D223BF"/>
    <w:rsid w:val="00D2253E"/>
    <w:rsid w:val="00D22FD7"/>
    <w:rsid w:val="00D23842"/>
    <w:rsid w:val="00D23E4C"/>
    <w:rsid w:val="00D25441"/>
    <w:rsid w:val="00D256BA"/>
    <w:rsid w:val="00D25B36"/>
    <w:rsid w:val="00D262D0"/>
    <w:rsid w:val="00D26990"/>
    <w:rsid w:val="00D26ABE"/>
    <w:rsid w:val="00D277E5"/>
    <w:rsid w:val="00D27ECE"/>
    <w:rsid w:val="00D27F63"/>
    <w:rsid w:val="00D30110"/>
    <w:rsid w:val="00D30795"/>
    <w:rsid w:val="00D30B06"/>
    <w:rsid w:val="00D30CF0"/>
    <w:rsid w:val="00D31135"/>
    <w:rsid w:val="00D3210C"/>
    <w:rsid w:val="00D32BED"/>
    <w:rsid w:val="00D32C92"/>
    <w:rsid w:val="00D32E9D"/>
    <w:rsid w:val="00D33EF4"/>
    <w:rsid w:val="00D34008"/>
    <w:rsid w:val="00D35D5E"/>
    <w:rsid w:val="00D362C8"/>
    <w:rsid w:val="00D37C03"/>
    <w:rsid w:val="00D37E57"/>
    <w:rsid w:val="00D42F62"/>
    <w:rsid w:val="00D43139"/>
    <w:rsid w:val="00D432D5"/>
    <w:rsid w:val="00D4464D"/>
    <w:rsid w:val="00D451C6"/>
    <w:rsid w:val="00D45C30"/>
    <w:rsid w:val="00D46CA3"/>
    <w:rsid w:val="00D47F2A"/>
    <w:rsid w:val="00D5045F"/>
    <w:rsid w:val="00D512B6"/>
    <w:rsid w:val="00D51A8E"/>
    <w:rsid w:val="00D52889"/>
    <w:rsid w:val="00D52A86"/>
    <w:rsid w:val="00D5305F"/>
    <w:rsid w:val="00D53476"/>
    <w:rsid w:val="00D53B29"/>
    <w:rsid w:val="00D540D2"/>
    <w:rsid w:val="00D54AA4"/>
    <w:rsid w:val="00D55C52"/>
    <w:rsid w:val="00D55F59"/>
    <w:rsid w:val="00D5651C"/>
    <w:rsid w:val="00D565C2"/>
    <w:rsid w:val="00D566A1"/>
    <w:rsid w:val="00D56998"/>
    <w:rsid w:val="00D56C31"/>
    <w:rsid w:val="00D57C07"/>
    <w:rsid w:val="00D60373"/>
    <w:rsid w:val="00D60E4D"/>
    <w:rsid w:val="00D620A8"/>
    <w:rsid w:val="00D6356C"/>
    <w:rsid w:val="00D645B1"/>
    <w:rsid w:val="00D64600"/>
    <w:rsid w:val="00D646DC"/>
    <w:rsid w:val="00D649C1"/>
    <w:rsid w:val="00D659E2"/>
    <w:rsid w:val="00D65F96"/>
    <w:rsid w:val="00D6775D"/>
    <w:rsid w:val="00D70106"/>
    <w:rsid w:val="00D7040F"/>
    <w:rsid w:val="00D7148E"/>
    <w:rsid w:val="00D71740"/>
    <w:rsid w:val="00D71E38"/>
    <w:rsid w:val="00D745B1"/>
    <w:rsid w:val="00D74B1C"/>
    <w:rsid w:val="00D75F04"/>
    <w:rsid w:val="00D77611"/>
    <w:rsid w:val="00D81843"/>
    <w:rsid w:val="00D82D86"/>
    <w:rsid w:val="00D8350C"/>
    <w:rsid w:val="00D83DAD"/>
    <w:rsid w:val="00D84012"/>
    <w:rsid w:val="00D846EC"/>
    <w:rsid w:val="00D84B4B"/>
    <w:rsid w:val="00D8583C"/>
    <w:rsid w:val="00D85F4E"/>
    <w:rsid w:val="00D92C36"/>
    <w:rsid w:val="00D92F0F"/>
    <w:rsid w:val="00D93B4C"/>
    <w:rsid w:val="00D95916"/>
    <w:rsid w:val="00D962D3"/>
    <w:rsid w:val="00D978B5"/>
    <w:rsid w:val="00D97F2C"/>
    <w:rsid w:val="00DA0B90"/>
    <w:rsid w:val="00DA0CE4"/>
    <w:rsid w:val="00DA1441"/>
    <w:rsid w:val="00DA289B"/>
    <w:rsid w:val="00DA2A72"/>
    <w:rsid w:val="00DA30FA"/>
    <w:rsid w:val="00DA36E8"/>
    <w:rsid w:val="00DA48B3"/>
    <w:rsid w:val="00DA5FC5"/>
    <w:rsid w:val="00DA662E"/>
    <w:rsid w:val="00DA6DFD"/>
    <w:rsid w:val="00DA784F"/>
    <w:rsid w:val="00DA7A11"/>
    <w:rsid w:val="00DB23C5"/>
    <w:rsid w:val="00DB2662"/>
    <w:rsid w:val="00DB43F1"/>
    <w:rsid w:val="00DB479E"/>
    <w:rsid w:val="00DB56CC"/>
    <w:rsid w:val="00DB6484"/>
    <w:rsid w:val="00DB6627"/>
    <w:rsid w:val="00DB6BDB"/>
    <w:rsid w:val="00DB7647"/>
    <w:rsid w:val="00DB7725"/>
    <w:rsid w:val="00DC034F"/>
    <w:rsid w:val="00DC0C55"/>
    <w:rsid w:val="00DC0D98"/>
    <w:rsid w:val="00DC18ED"/>
    <w:rsid w:val="00DC1A15"/>
    <w:rsid w:val="00DC26C3"/>
    <w:rsid w:val="00DC3323"/>
    <w:rsid w:val="00DC383E"/>
    <w:rsid w:val="00DC3C62"/>
    <w:rsid w:val="00DC57E2"/>
    <w:rsid w:val="00DC5D7C"/>
    <w:rsid w:val="00DC5E4C"/>
    <w:rsid w:val="00DD0525"/>
    <w:rsid w:val="00DD09FC"/>
    <w:rsid w:val="00DD2AF6"/>
    <w:rsid w:val="00DD2DA3"/>
    <w:rsid w:val="00DD302C"/>
    <w:rsid w:val="00DD36F4"/>
    <w:rsid w:val="00DD453E"/>
    <w:rsid w:val="00DD5289"/>
    <w:rsid w:val="00DD52B9"/>
    <w:rsid w:val="00DD55ED"/>
    <w:rsid w:val="00DD5BCE"/>
    <w:rsid w:val="00DD6742"/>
    <w:rsid w:val="00DE037B"/>
    <w:rsid w:val="00DE03BC"/>
    <w:rsid w:val="00DE1C13"/>
    <w:rsid w:val="00DE218A"/>
    <w:rsid w:val="00DE2210"/>
    <w:rsid w:val="00DE2881"/>
    <w:rsid w:val="00DE2FCC"/>
    <w:rsid w:val="00DE410A"/>
    <w:rsid w:val="00DE4BA6"/>
    <w:rsid w:val="00DE593A"/>
    <w:rsid w:val="00DE6ADB"/>
    <w:rsid w:val="00DE7885"/>
    <w:rsid w:val="00DE7B16"/>
    <w:rsid w:val="00DE7BA5"/>
    <w:rsid w:val="00DF0764"/>
    <w:rsid w:val="00DF0C44"/>
    <w:rsid w:val="00DF1EB2"/>
    <w:rsid w:val="00DF2408"/>
    <w:rsid w:val="00DF436F"/>
    <w:rsid w:val="00DF5328"/>
    <w:rsid w:val="00DF5785"/>
    <w:rsid w:val="00DF6C2E"/>
    <w:rsid w:val="00DF75C0"/>
    <w:rsid w:val="00DF7897"/>
    <w:rsid w:val="00E0074E"/>
    <w:rsid w:val="00E00C21"/>
    <w:rsid w:val="00E00E64"/>
    <w:rsid w:val="00E01994"/>
    <w:rsid w:val="00E01C39"/>
    <w:rsid w:val="00E02624"/>
    <w:rsid w:val="00E0268A"/>
    <w:rsid w:val="00E0306C"/>
    <w:rsid w:val="00E03736"/>
    <w:rsid w:val="00E037E3"/>
    <w:rsid w:val="00E03A68"/>
    <w:rsid w:val="00E03AA3"/>
    <w:rsid w:val="00E03B8A"/>
    <w:rsid w:val="00E04537"/>
    <w:rsid w:val="00E04EDF"/>
    <w:rsid w:val="00E05055"/>
    <w:rsid w:val="00E05841"/>
    <w:rsid w:val="00E05F29"/>
    <w:rsid w:val="00E06DBF"/>
    <w:rsid w:val="00E0782F"/>
    <w:rsid w:val="00E10478"/>
    <w:rsid w:val="00E116DC"/>
    <w:rsid w:val="00E12253"/>
    <w:rsid w:val="00E122CB"/>
    <w:rsid w:val="00E138C5"/>
    <w:rsid w:val="00E164E5"/>
    <w:rsid w:val="00E1686E"/>
    <w:rsid w:val="00E16E2C"/>
    <w:rsid w:val="00E1704C"/>
    <w:rsid w:val="00E20416"/>
    <w:rsid w:val="00E2265E"/>
    <w:rsid w:val="00E226ED"/>
    <w:rsid w:val="00E22922"/>
    <w:rsid w:val="00E22993"/>
    <w:rsid w:val="00E238E3"/>
    <w:rsid w:val="00E23E26"/>
    <w:rsid w:val="00E24098"/>
    <w:rsid w:val="00E242B2"/>
    <w:rsid w:val="00E24D06"/>
    <w:rsid w:val="00E24FAB"/>
    <w:rsid w:val="00E251EC"/>
    <w:rsid w:val="00E2718E"/>
    <w:rsid w:val="00E27839"/>
    <w:rsid w:val="00E27B1F"/>
    <w:rsid w:val="00E30EBF"/>
    <w:rsid w:val="00E3205C"/>
    <w:rsid w:val="00E32379"/>
    <w:rsid w:val="00E3274A"/>
    <w:rsid w:val="00E32772"/>
    <w:rsid w:val="00E32DA2"/>
    <w:rsid w:val="00E34D39"/>
    <w:rsid w:val="00E3517E"/>
    <w:rsid w:val="00E3519E"/>
    <w:rsid w:val="00E36B77"/>
    <w:rsid w:val="00E40CB6"/>
    <w:rsid w:val="00E423C5"/>
    <w:rsid w:val="00E44154"/>
    <w:rsid w:val="00E4504E"/>
    <w:rsid w:val="00E4543C"/>
    <w:rsid w:val="00E45610"/>
    <w:rsid w:val="00E45667"/>
    <w:rsid w:val="00E46023"/>
    <w:rsid w:val="00E4693B"/>
    <w:rsid w:val="00E47C64"/>
    <w:rsid w:val="00E50CE3"/>
    <w:rsid w:val="00E51F04"/>
    <w:rsid w:val="00E522C7"/>
    <w:rsid w:val="00E529E4"/>
    <w:rsid w:val="00E5332C"/>
    <w:rsid w:val="00E538B9"/>
    <w:rsid w:val="00E53CF1"/>
    <w:rsid w:val="00E5454D"/>
    <w:rsid w:val="00E548E3"/>
    <w:rsid w:val="00E548F5"/>
    <w:rsid w:val="00E55A41"/>
    <w:rsid w:val="00E55D81"/>
    <w:rsid w:val="00E57462"/>
    <w:rsid w:val="00E60ACC"/>
    <w:rsid w:val="00E60D33"/>
    <w:rsid w:val="00E626CE"/>
    <w:rsid w:val="00E636CC"/>
    <w:rsid w:val="00E6521D"/>
    <w:rsid w:val="00E65521"/>
    <w:rsid w:val="00E65B56"/>
    <w:rsid w:val="00E671BC"/>
    <w:rsid w:val="00E67899"/>
    <w:rsid w:val="00E70498"/>
    <w:rsid w:val="00E70E45"/>
    <w:rsid w:val="00E7206C"/>
    <w:rsid w:val="00E72FD1"/>
    <w:rsid w:val="00E73B25"/>
    <w:rsid w:val="00E747FE"/>
    <w:rsid w:val="00E756B7"/>
    <w:rsid w:val="00E76711"/>
    <w:rsid w:val="00E76976"/>
    <w:rsid w:val="00E77D1B"/>
    <w:rsid w:val="00E77E9F"/>
    <w:rsid w:val="00E8056A"/>
    <w:rsid w:val="00E80E74"/>
    <w:rsid w:val="00E812A2"/>
    <w:rsid w:val="00E81559"/>
    <w:rsid w:val="00E82017"/>
    <w:rsid w:val="00E8207F"/>
    <w:rsid w:val="00E8329C"/>
    <w:rsid w:val="00E834AD"/>
    <w:rsid w:val="00E84E1E"/>
    <w:rsid w:val="00E85B7B"/>
    <w:rsid w:val="00E868C4"/>
    <w:rsid w:val="00E8736C"/>
    <w:rsid w:val="00E87792"/>
    <w:rsid w:val="00E911D0"/>
    <w:rsid w:val="00E9217C"/>
    <w:rsid w:val="00E92CD7"/>
    <w:rsid w:val="00E93545"/>
    <w:rsid w:val="00E9424A"/>
    <w:rsid w:val="00E94ACC"/>
    <w:rsid w:val="00E94AFE"/>
    <w:rsid w:val="00E97885"/>
    <w:rsid w:val="00EA01EB"/>
    <w:rsid w:val="00EA032B"/>
    <w:rsid w:val="00EA0FF2"/>
    <w:rsid w:val="00EA15D8"/>
    <w:rsid w:val="00EA1F2D"/>
    <w:rsid w:val="00EA2391"/>
    <w:rsid w:val="00EA2531"/>
    <w:rsid w:val="00EA28F3"/>
    <w:rsid w:val="00EA3121"/>
    <w:rsid w:val="00EA3124"/>
    <w:rsid w:val="00EA31B3"/>
    <w:rsid w:val="00EA3987"/>
    <w:rsid w:val="00EA4688"/>
    <w:rsid w:val="00EA49EB"/>
    <w:rsid w:val="00EA4AE6"/>
    <w:rsid w:val="00EA5864"/>
    <w:rsid w:val="00EB0422"/>
    <w:rsid w:val="00EB207F"/>
    <w:rsid w:val="00EB20E9"/>
    <w:rsid w:val="00EB242E"/>
    <w:rsid w:val="00EB2B16"/>
    <w:rsid w:val="00EB62F5"/>
    <w:rsid w:val="00EB6D58"/>
    <w:rsid w:val="00EB71A9"/>
    <w:rsid w:val="00EC043E"/>
    <w:rsid w:val="00EC12C0"/>
    <w:rsid w:val="00EC1DFF"/>
    <w:rsid w:val="00EC1F78"/>
    <w:rsid w:val="00EC378B"/>
    <w:rsid w:val="00EC402F"/>
    <w:rsid w:val="00EC40E0"/>
    <w:rsid w:val="00EC435D"/>
    <w:rsid w:val="00EC4ED4"/>
    <w:rsid w:val="00EC5744"/>
    <w:rsid w:val="00EC5EF0"/>
    <w:rsid w:val="00EC69BD"/>
    <w:rsid w:val="00EC75AD"/>
    <w:rsid w:val="00ED1A51"/>
    <w:rsid w:val="00ED2464"/>
    <w:rsid w:val="00ED24AC"/>
    <w:rsid w:val="00ED254E"/>
    <w:rsid w:val="00ED2D29"/>
    <w:rsid w:val="00ED3CC1"/>
    <w:rsid w:val="00ED4E33"/>
    <w:rsid w:val="00ED4F4E"/>
    <w:rsid w:val="00ED51A2"/>
    <w:rsid w:val="00ED5E3F"/>
    <w:rsid w:val="00ED6A1D"/>
    <w:rsid w:val="00ED6E86"/>
    <w:rsid w:val="00ED784E"/>
    <w:rsid w:val="00ED7A3A"/>
    <w:rsid w:val="00EE2C97"/>
    <w:rsid w:val="00EE326D"/>
    <w:rsid w:val="00EE33BC"/>
    <w:rsid w:val="00EE3765"/>
    <w:rsid w:val="00EE3CDE"/>
    <w:rsid w:val="00EE40DA"/>
    <w:rsid w:val="00EE4474"/>
    <w:rsid w:val="00EE7435"/>
    <w:rsid w:val="00EF0BEB"/>
    <w:rsid w:val="00EF0F52"/>
    <w:rsid w:val="00EF1FB9"/>
    <w:rsid w:val="00EF2096"/>
    <w:rsid w:val="00EF2403"/>
    <w:rsid w:val="00EF2E44"/>
    <w:rsid w:val="00EF3406"/>
    <w:rsid w:val="00EF425B"/>
    <w:rsid w:val="00EF5994"/>
    <w:rsid w:val="00EF5D5D"/>
    <w:rsid w:val="00EF61FE"/>
    <w:rsid w:val="00EF6BB7"/>
    <w:rsid w:val="00EF7A61"/>
    <w:rsid w:val="00EF7F64"/>
    <w:rsid w:val="00F00595"/>
    <w:rsid w:val="00F00E4B"/>
    <w:rsid w:val="00F00EA2"/>
    <w:rsid w:val="00F012DF"/>
    <w:rsid w:val="00F0226B"/>
    <w:rsid w:val="00F02785"/>
    <w:rsid w:val="00F036B3"/>
    <w:rsid w:val="00F044DC"/>
    <w:rsid w:val="00F04786"/>
    <w:rsid w:val="00F04928"/>
    <w:rsid w:val="00F04E77"/>
    <w:rsid w:val="00F05C64"/>
    <w:rsid w:val="00F06311"/>
    <w:rsid w:val="00F06650"/>
    <w:rsid w:val="00F0707F"/>
    <w:rsid w:val="00F074C0"/>
    <w:rsid w:val="00F10E00"/>
    <w:rsid w:val="00F11F7D"/>
    <w:rsid w:val="00F1219A"/>
    <w:rsid w:val="00F12FFC"/>
    <w:rsid w:val="00F14F33"/>
    <w:rsid w:val="00F15B0E"/>
    <w:rsid w:val="00F168BC"/>
    <w:rsid w:val="00F170CD"/>
    <w:rsid w:val="00F173A6"/>
    <w:rsid w:val="00F17AFB"/>
    <w:rsid w:val="00F17E89"/>
    <w:rsid w:val="00F20430"/>
    <w:rsid w:val="00F210BB"/>
    <w:rsid w:val="00F22893"/>
    <w:rsid w:val="00F23101"/>
    <w:rsid w:val="00F23792"/>
    <w:rsid w:val="00F23C0E"/>
    <w:rsid w:val="00F250CD"/>
    <w:rsid w:val="00F277B1"/>
    <w:rsid w:val="00F27E8A"/>
    <w:rsid w:val="00F30D44"/>
    <w:rsid w:val="00F315F5"/>
    <w:rsid w:val="00F33C7F"/>
    <w:rsid w:val="00F34549"/>
    <w:rsid w:val="00F34B76"/>
    <w:rsid w:val="00F34CC8"/>
    <w:rsid w:val="00F35D47"/>
    <w:rsid w:val="00F371C9"/>
    <w:rsid w:val="00F37306"/>
    <w:rsid w:val="00F374D2"/>
    <w:rsid w:val="00F377E1"/>
    <w:rsid w:val="00F37C4A"/>
    <w:rsid w:val="00F404FB"/>
    <w:rsid w:val="00F41846"/>
    <w:rsid w:val="00F42DE3"/>
    <w:rsid w:val="00F43B82"/>
    <w:rsid w:val="00F43CD9"/>
    <w:rsid w:val="00F46263"/>
    <w:rsid w:val="00F465FF"/>
    <w:rsid w:val="00F46CCF"/>
    <w:rsid w:val="00F516DF"/>
    <w:rsid w:val="00F51817"/>
    <w:rsid w:val="00F52F05"/>
    <w:rsid w:val="00F5556C"/>
    <w:rsid w:val="00F565AF"/>
    <w:rsid w:val="00F57D22"/>
    <w:rsid w:val="00F60C5F"/>
    <w:rsid w:val="00F60FBB"/>
    <w:rsid w:val="00F6100E"/>
    <w:rsid w:val="00F61E70"/>
    <w:rsid w:val="00F626AF"/>
    <w:rsid w:val="00F630C1"/>
    <w:rsid w:val="00F63CC3"/>
    <w:rsid w:val="00F63CC4"/>
    <w:rsid w:val="00F63DA8"/>
    <w:rsid w:val="00F64933"/>
    <w:rsid w:val="00F64D9E"/>
    <w:rsid w:val="00F64F7B"/>
    <w:rsid w:val="00F64F90"/>
    <w:rsid w:val="00F6504D"/>
    <w:rsid w:val="00F65C1D"/>
    <w:rsid w:val="00F67048"/>
    <w:rsid w:val="00F70406"/>
    <w:rsid w:val="00F7099A"/>
    <w:rsid w:val="00F70C19"/>
    <w:rsid w:val="00F70E37"/>
    <w:rsid w:val="00F72BC2"/>
    <w:rsid w:val="00F735D9"/>
    <w:rsid w:val="00F737ED"/>
    <w:rsid w:val="00F73FEE"/>
    <w:rsid w:val="00F74C30"/>
    <w:rsid w:val="00F75D96"/>
    <w:rsid w:val="00F7719B"/>
    <w:rsid w:val="00F772A5"/>
    <w:rsid w:val="00F80429"/>
    <w:rsid w:val="00F80C4E"/>
    <w:rsid w:val="00F81166"/>
    <w:rsid w:val="00F81D30"/>
    <w:rsid w:val="00F823DC"/>
    <w:rsid w:val="00F83B32"/>
    <w:rsid w:val="00F8420C"/>
    <w:rsid w:val="00F85476"/>
    <w:rsid w:val="00F85A00"/>
    <w:rsid w:val="00F85C35"/>
    <w:rsid w:val="00F85C79"/>
    <w:rsid w:val="00F90695"/>
    <w:rsid w:val="00F90F81"/>
    <w:rsid w:val="00F91124"/>
    <w:rsid w:val="00F913ED"/>
    <w:rsid w:val="00F927EF"/>
    <w:rsid w:val="00F93961"/>
    <w:rsid w:val="00F93D82"/>
    <w:rsid w:val="00F94C46"/>
    <w:rsid w:val="00F95756"/>
    <w:rsid w:val="00F95D14"/>
    <w:rsid w:val="00F9705E"/>
    <w:rsid w:val="00F97145"/>
    <w:rsid w:val="00F9744B"/>
    <w:rsid w:val="00F97B4F"/>
    <w:rsid w:val="00F97C1D"/>
    <w:rsid w:val="00FA02AA"/>
    <w:rsid w:val="00FA12E3"/>
    <w:rsid w:val="00FA1768"/>
    <w:rsid w:val="00FA2295"/>
    <w:rsid w:val="00FA264B"/>
    <w:rsid w:val="00FA2F3D"/>
    <w:rsid w:val="00FA312E"/>
    <w:rsid w:val="00FA3D89"/>
    <w:rsid w:val="00FA5764"/>
    <w:rsid w:val="00FA59E0"/>
    <w:rsid w:val="00FA6F6E"/>
    <w:rsid w:val="00FA7138"/>
    <w:rsid w:val="00FA776F"/>
    <w:rsid w:val="00FB14BA"/>
    <w:rsid w:val="00FB15CE"/>
    <w:rsid w:val="00FB1B7B"/>
    <w:rsid w:val="00FB2C91"/>
    <w:rsid w:val="00FB3403"/>
    <w:rsid w:val="00FB4D03"/>
    <w:rsid w:val="00FB7F95"/>
    <w:rsid w:val="00FC1116"/>
    <w:rsid w:val="00FC1473"/>
    <w:rsid w:val="00FC194C"/>
    <w:rsid w:val="00FC2FEB"/>
    <w:rsid w:val="00FC37CE"/>
    <w:rsid w:val="00FC39A3"/>
    <w:rsid w:val="00FC3D36"/>
    <w:rsid w:val="00FC447B"/>
    <w:rsid w:val="00FC4701"/>
    <w:rsid w:val="00FC4D6D"/>
    <w:rsid w:val="00FC51F4"/>
    <w:rsid w:val="00FC597A"/>
    <w:rsid w:val="00FC5CAB"/>
    <w:rsid w:val="00FD02CF"/>
    <w:rsid w:val="00FD0743"/>
    <w:rsid w:val="00FD1C18"/>
    <w:rsid w:val="00FD300F"/>
    <w:rsid w:val="00FD3451"/>
    <w:rsid w:val="00FD3640"/>
    <w:rsid w:val="00FD3AD9"/>
    <w:rsid w:val="00FD5168"/>
    <w:rsid w:val="00FD54E8"/>
    <w:rsid w:val="00FD6434"/>
    <w:rsid w:val="00FD6774"/>
    <w:rsid w:val="00FD67F5"/>
    <w:rsid w:val="00FD6CA3"/>
    <w:rsid w:val="00FD76B5"/>
    <w:rsid w:val="00FE08A4"/>
    <w:rsid w:val="00FE2896"/>
    <w:rsid w:val="00FE326D"/>
    <w:rsid w:val="00FE36DA"/>
    <w:rsid w:val="00FE41F6"/>
    <w:rsid w:val="00FE5026"/>
    <w:rsid w:val="00FE50F8"/>
    <w:rsid w:val="00FE5817"/>
    <w:rsid w:val="00FE5ADF"/>
    <w:rsid w:val="00FE5B3D"/>
    <w:rsid w:val="00FE649C"/>
    <w:rsid w:val="00FE7296"/>
    <w:rsid w:val="00FE7F5D"/>
    <w:rsid w:val="00FF063B"/>
    <w:rsid w:val="00FF0BB8"/>
    <w:rsid w:val="00FF1304"/>
    <w:rsid w:val="00FF1DF6"/>
    <w:rsid w:val="00FF2C37"/>
    <w:rsid w:val="00FF3423"/>
    <w:rsid w:val="00FF363A"/>
    <w:rsid w:val="00FF36AF"/>
    <w:rsid w:val="00FF3EFC"/>
    <w:rsid w:val="00FF44A6"/>
    <w:rsid w:val="00FF4BB9"/>
    <w:rsid w:val="00FF4C67"/>
    <w:rsid w:val="00FF5143"/>
    <w:rsid w:val="00FF5879"/>
    <w:rsid w:val="00FF67CC"/>
    <w:rsid w:val="00FF6A30"/>
    <w:rsid w:val="00FF6C0E"/>
    <w:rsid w:val="00FF750B"/>
    <w:rsid w:val="00FF760E"/>
    <w:rsid w:val="00FF7CAC"/>
    <w:rsid w:val="01157B2C"/>
    <w:rsid w:val="0161C46C"/>
    <w:rsid w:val="01D405C2"/>
    <w:rsid w:val="01DD2870"/>
    <w:rsid w:val="021503BC"/>
    <w:rsid w:val="022F3F80"/>
    <w:rsid w:val="0273E09D"/>
    <w:rsid w:val="029C54E1"/>
    <w:rsid w:val="029D4F61"/>
    <w:rsid w:val="02B9AACA"/>
    <w:rsid w:val="02BDF011"/>
    <w:rsid w:val="02C14A45"/>
    <w:rsid w:val="03881F39"/>
    <w:rsid w:val="038D825C"/>
    <w:rsid w:val="03A1C880"/>
    <w:rsid w:val="03DF448A"/>
    <w:rsid w:val="03EB08F2"/>
    <w:rsid w:val="04040213"/>
    <w:rsid w:val="040D0B15"/>
    <w:rsid w:val="0451137A"/>
    <w:rsid w:val="047FFE2F"/>
    <w:rsid w:val="0485B969"/>
    <w:rsid w:val="0487180D"/>
    <w:rsid w:val="049ACA33"/>
    <w:rsid w:val="04CC27DF"/>
    <w:rsid w:val="04F582AC"/>
    <w:rsid w:val="054C6308"/>
    <w:rsid w:val="0551E178"/>
    <w:rsid w:val="05667AC5"/>
    <w:rsid w:val="059D7D80"/>
    <w:rsid w:val="05A814A7"/>
    <w:rsid w:val="05B7B7D0"/>
    <w:rsid w:val="05B7E0FC"/>
    <w:rsid w:val="05D0FC56"/>
    <w:rsid w:val="05E0B043"/>
    <w:rsid w:val="05E9BBFE"/>
    <w:rsid w:val="0602CC38"/>
    <w:rsid w:val="0634867B"/>
    <w:rsid w:val="067251FF"/>
    <w:rsid w:val="069CB7CC"/>
    <w:rsid w:val="06B4A6EF"/>
    <w:rsid w:val="0700E036"/>
    <w:rsid w:val="070A1DC0"/>
    <w:rsid w:val="071516CF"/>
    <w:rsid w:val="0734E308"/>
    <w:rsid w:val="073E9925"/>
    <w:rsid w:val="074B76D4"/>
    <w:rsid w:val="0780BBE9"/>
    <w:rsid w:val="07A1BCF7"/>
    <w:rsid w:val="07B690C4"/>
    <w:rsid w:val="07D4719B"/>
    <w:rsid w:val="07D5C104"/>
    <w:rsid w:val="07D691FD"/>
    <w:rsid w:val="07ED0BD3"/>
    <w:rsid w:val="07EFE93A"/>
    <w:rsid w:val="08BF326A"/>
    <w:rsid w:val="08C8A65E"/>
    <w:rsid w:val="0904CCBA"/>
    <w:rsid w:val="090DE350"/>
    <w:rsid w:val="092E17EE"/>
    <w:rsid w:val="093F66D0"/>
    <w:rsid w:val="09C9E11F"/>
    <w:rsid w:val="09FBF686"/>
    <w:rsid w:val="0A4B6AC2"/>
    <w:rsid w:val="0A593FA4"/>
    <w:rsid w:val="0A5FB7A9"/>
    <w:rsid w:val="0AA8154F"/>
    <w:rsid w:val="0AC861CD"/>
    <w:rsid w:val="0AD69DBB"/>
    <w:rsid w:val="0AF7F071"/>
    <w:rsid w:val="0B1D8DE0"/>
    <w:rsid w:val="0B3FAFFE"/>
    <w:rsid w:val="0B68E1F0"/>
    <w:rsid w:val="0B7A08C1"/>
    <w:rsid w:val="0BA6DE0F"/>
    <w:rsid w:val="0BB80E47"/>
    <w:rsid w:val="0BCD223A"/>
    <w:rsid w:val="0BD51DF9"/>
    <w:rsid w:val="0C855D50"/>
    <w:rsid w:val="0CAE9905"/>
    <w:rsid w:val="0CC82510"/>
    <w:rsid w:val="0CD01C33"/>
    <w:rsid w:val="0CD36E04"/>
    <w:rsid w:val="0D3C62C9"/>
    <w:rsid w:val="0D4D6682"/>
    <w:rsid w:val="0D84417B"/>
    <w:rsid w:val="0DEBC936"/>
    <w:rsid w:val="0E02177F"/>
    <w:rsid w:val="0E34D68D"/>
    <w:rsid w:val="0E358375"/>
    <w:rsid w:val="0E5A90FA"/>
    <w:rsid w:val="0E818E75"/>
    <w:rsid w:val="0E8F2182"/>
    <w:rsid w:val="0E994659"/>
    <w:rsid w:val="0EAEBB95"/>
    <w:rsid w:val="0ED06E7C"/>
    <w:rsid w:val="0EFE5272"/>
    <w:rsid w:val="0F359EF7"/>
    <w:rsid w:val="0F593967"/>
    <w:rsid w:val="0F5C7455"/>
    <w:rsid w:val="0FC3ADA8"/>
    <w:rsid w:val="0FD18348"/>
    <w:rsid w:val="0FEB3D25"/>
    <w:rsid w:val="0FF7E5C4"/>
    <w:rsid w:val="100EE403"/>
    <w:rsid w:val="1024D330"/>
    <w:rsid w:val="1029A6AA"/>
    <w:rsid w:val="104D00C0"/>
    <w:rsid w:val="108E1301"/>
    <w:rsid w:val="10C58CAD"/>
    <w:rsid w:val="111D3C28"/>
    <w:rsid w:val="1121BA90"/>
    <w:rsid w:val="11334573"/>
    <w:rsid w:val="11370DE1"/>
    <w:rsid w:val="11381F41"/>
    <w:rsid w:val="11427E09"/>
    <w:rsid w:val="11925484"/>
    <w:rsid w:val="11B410F1"/>
    <w:rsid w:val="11C58B96"/>
    <w:rsid w:val="11CBC3D2"/>
    <w:rsid w:val="1234D7C9"/>
    <w:rsid w:val="1282D427"/>
    <w:rsid w:val="12BA3A1E"/>
    <w:rsid w:val="12D1C05D"/>
    <w:rsid w:val="12ECF62A"/>
    <w:rsid w:val="12FA401E"/>
    <w:rsid w:val="1379BF73"/>
    <w:rsid w:val="137AE0DE"/>
    <w:rsid w:val="13ADED91"/>
    <w:rsid w:val="13E01BA4"/>
    <w:rsid w:val="13F0F4E7"/>
    <w:rsid w:val="13FF125B"/>
    <w:rsid w:val="14160C6B"/>
    <w:rsid w:val="143E50D2"/>
    <w:rsid w:val="1478E765"/>
    <w:rsid w:val="14D25D6C"/>
    <w:rsid w:val="14E9F5B5"/>
    <w:rsid w:val="14FC2F55"/>
    <w:rsid w:val="15385B32"/>
    <w:rsid w:val="155E0270"/>
    <w:rsid w:val="1560C37D"/>
    <w:rsid w:val="15753D18"/>
    <w:rsid w:val="15D992E5"/>
    <w:rsid w:val="15F1AB6C"/>
    <w:rsid w:val="15F59878"/>
    <w:rsid w:val="1619798E"/>
    <w:rsid w:val="16448CFE"/>
    <w:rsid w:val="16A423A7"/>
    <w:rsid w:val="16AF76FA"/>
    <w:rsid w:val="16AFC299"/>
    <w:rsid w:val="16CCEF45"/>
    <w:rsid w:val="16E8203D"/>
    <w:rsid w:val="172BA2C1"/>
    <w:rsid w:val="172D2B7D"/>
    <w:rsid w:val="173AC24B"/>
    <w:rsid w:val="176A645D"/>
    <w:rsid w:val="17882EB2"/>
    <w:rsid w:val="17A9349C"/>
    <w:rsid w:val="17D78046"/>
    <w:rsid w:val="17F6345D"/>
    <w:rsid w:val="1804D648"/>
    <w:rsid w:val="18275955"/>
    <w:rsid w:val="1837EA69"/>
    <w:rsid w:val="184F5D3E"/>
    <w:rsid w:val="185C8F7A"/>
    <w:rsid w:val="186769BB"/>
    <w:rsid w:val="189E7ED7"/>
    <w:rsid w:val="18BAA9AD"/>
    <w:rsid w:val="190AADDD"/>
    <w:rsid w:val="192BBD65"/>
    <w:rsid w:val="19451AD6"/>
    <w:rsid w:val="194EDC68"/>
    <w:rsid w:val="196F0DBA"/>
    <w:rsid w:val="197A777F"/>
    <w:rsid w:val="199107D9"/>
    <w:rsid w:val="19BE36E1"/>
    <w:rsid w:val="19F97377"/>
    <w:rsid w:val="1A42E24F"/>
    <w:rsid w:val="1A48E9B0"/>
    <w:rsid w:val="1A4A6061"/>
    <w:rsid w:val="1A644D9C"/>
    <w:rsid w:val="1A8EDAB5"/>
    <w:rsid w:val="1A9DAEB3"/>
    <w:rsid w:val="1AA1D512"/>
    <w:rsid w:val="1B06733D"/>
    <w:rsid w:val="1B08F85B"/>
    <w:rsid w:val="1B103B9C"/>
    <w:rsid w:val="1B5A5003"/>
    <w:rsid w:val="1B7287EF"/>
    <w:rsid w:val="1B866A09"/>
    <w:rsid w:val="1BA0CE98"/>
    <w:rsid w:val="1BCA1382"/>
    <w:rsid w:val="1BD00B12"/>
    <w:rsid w:val="1BF96512"/>
    <w:rsid w:val="1C39045C"/>
    <w:rsid w:val="1C5D7477"/>
    <w:rsid w:val="1CAE6CD1"/>
    <w:rsid w:val="1CAF5453"/>
    <w:rsid w:val="1CB4C358"/>
    <w:rsid w:val="1CC9A106"/>
    <w:rsid w:val="1CE60E90"/>
    <w:rsid w:val="1CFAD7B4"/>
    <w:rsid w:val="1D1ABB5C"/>
    <w:rsid w:val="1D5F01A4"/>
    <w:rsid w:val="1D7C4ABF"/>
    <w:rsid w:val="1D9890D1"/>
    <w:rsid w:val="1DF8CE92"/>
    <w:rsid w:val="1E01F212"/>
    <w:rsid w:val="1E2D630B"/>
    <w:rsid w:val="1E5AAF4E"/>
    <w:rsid w:val="1E68B5D6"/>
    <w:rsid w:val="1E7CD98F"/>
    <w:rsid w:val="1EC0C8F8"/>
    <w:rsid w:val="1EC8F334"/>
    <w:rsid w:val="1ECAF090"/>
    <w:rsid w:val="1EDA4AFF"/>
    <w:rsid w:val="1EF924EE"/>
    <w:rsid w:val="1F17A8FA"/>
    <w:rsid w:val="1F2F38D1"/>
    <w:rsid w:val="1F4C629D"/>
    <w:rsid w:val="1F4DB021"/>
    <w:rsid w:val="1FA5935A"/>
    <w:rsid w:val="1FE6F515"/>
    <w:rsid w:val="1FF43110"/>
    <w:rsid w:val="1FF466D6"/>
    <w:rsid w:val="20016D6D"/>
    <w:rsid w:val="2024529B"/>
    <w:rsid w:val="20324F9A"/>
    <w:rsid w:val="20380CF1"/>
    <w:rsid w:val="206526B8"/>
    <w:rsid w:val="209D84A5"/>
    <w:rsid w:val="20CC52B4"/>
    <w:rsid w:val="20E132FD"/>
    <w:rsid w:val="20E944FF"/>
    <w:rsid w:val="214D3A65"/>
    <w:rsid w:val="21504D3E"/>
    <w:rsid w:val="2160B23B"/>
    <w:rsid w:val="21925246"/>
    <w:rsid w:val="219DBBB5"/>
    <w:rsid w:val="21B7FDE7"/>
    <w:rsid w:val="21BCA678"/>
    <w:rsid w:val="2216061D"/>
    <w:rsid w:val="22220764"/>
    <w:rsid w:val="222FE0E4"/>
    <w:rsid w:val="22502AA3"/>
    <w:rsid w:val="22627E3F"/>
    <w:rsid w:val="22893238"/>
    <w:rsid w:val="22BC3D64"/>
    <w:rsid w:val="22C60E43"/>
    <w:rsid w:val="22DA08A5"/>
    <w:rsid w:val="23224383"/>
    <w:rsid w:val="2322AA40"/>
    <w:rsid w:val="23293C3A"/>
    <w:rsid w:val="2329CEF9"/>
    <w:rsid w:val="2365476F"/>
    <w:rsid w:val="236A73B3"/>
    <w:rsid w:val="2375E886"/>
    <w:rsid w:val="23ADD03B"/>
    <w:rsid w:val="23F276A1"/>
    <w:rsid w:val="240F9D24"/>
    <w:rsid w:val="24336C02"/>
    <w:rsid w:val="244E32E1"/>
    <w:rsid w:val="2481FBFE"/>
    <w:rsid w:val="2487C08A"/>
    <w:rsid w:val="24D91A13"/>
    <w:rsid w:val="24F0D710"/>
    <w:rsid w:val="251A9379"/>
    <w:rsid w:val="25659383"/>
    <w:rsid w:val="2569DD75"/>
    <w:rsid w:val="256EA986"/>
    <w:rsid w:val="256FB9E2"/>
    <w:rsid w:val="25AF6214"/>
    <w:rsid w:val="268F8021"/>
    <w:rsid w:val="2694A9A1"/>
    <w:rsid w:val="2715AEB7"/>
    <w:rsid w:val="271EF7EB"/>
    <w:rsid w:val="271FEF9E"/>
    <w:rsid w:val="277F8CDB"/>
    <w:rsid w:val="278D1646"/>
    <w:rsid w:val="27BEA40D"/>
    <w:rsid w:val="27D9CE65"/>
    <w:rsid w:val="28590EDE"/>
    <w:rsid w:val="28621A1E"/>
    <w:rsid w:val="2875C551"/>
    <w:rsid w:val="28BA6518"/>
    <w:rsid w:val="28D90C4B"/>
    <w:rsid w:val="28FED9BF"/>
    <w:rsid w:val="29090532"/>
    <w:rsid w:val="2924D4F3"/>
    <w:rsid w:val="2983B06B"/>
    <w:rsid w:val="2A061100"/>
    <w:rsid w:val="2A50E336"/>
    <w:rsid w:val="2A5500BE"/>
    <w:rsid w:val="2A8A4322"/>
    <w:rsid w:val="2A997438"/>
    <w:rsid w:val="2B034599"/>
    <w:rsid w:val="2B17BF42"/>
    <w:rsid w:val="2B278AB9"/>
    <w:rsid w:val="2B2A8EBD"/>
    <w:rsid w:val="2B716996"/>
    <w:rsid w:val="2BB73FFE"/>
    <w:rsid w:val="2BB8B35B"/>
    <w:rsid w:val="2BC9C2C1"/>
    <w:rsid w:val="2BDE8146"/>
    <w:rsid w:val="2BF56940"/>
    <w:rsid w:val="2BFA1F68"/>
    <w:rsid w:val="2C05A99C"/>
    <w:rsid w:val="2C0A93D8"/>
    <w:rsid w:val="2C18EB1F"/>
    <w:rsid w:val="2C4487DB"/>
    <w:rsid w:val="2CA90481"/>
    <w:rsid w:val="2CFECFA7"/>
    <w:rsid w:val="2D1E30EA"/>
    <w:rsid w:val="2D33EF98"/>
    <w:rsid w:val="2D52EA46"/>
    <w:rsid w:val="2D769767"/>
    <w:rsid w:val="2D8DD63B"/>
    <w:rsid w:val="2D9E9BC2"/>
    <w:rsid w:val="2DA6745F"/>
    <w:rsid w:val="2DC6B437"/>
    <w:rsid w:val="2DD67FB9"/>
    <w:rsid w:val="2DE512A7"/>
    <w:rsid w:val="2DEEC4E8"/>
    <w:rsid w:val="2DF38D49"/>
    <w:rsid w:val="2E0528E6"/>
    <w:rsid w:val="2E38BCA3"/>
    <w:rsid w:val="2E3B7320"/>
    <w:rsid w:val="2EA47327"/>
    <w:rsid w:val="2ED13BDA"/>
    <w:rsid w:val="2EF30844"/>
    <w:rsid w:val="2F3E02DF"/>
    <w:rsid w:val="2FE16B92"/>
    <w:rsid w:val="2FE67FCE"/>
    <w:rsid w:val="3025BDAD"/>
    <w:rsid w:val="3026BC4A"/>
    <w:rsid w:val="302CA699"/>
    <w:rsid w:val="306B63B3"/>
    <w:rsid w:val="30A24CF2"/>
    <w:rsid w:val="30C1DC66"/>
    <w:rsid w:val="30C8B7A4"/>
    <w:rsid w:val="3101C632"/>
    <w:rsid w:val="31217E68"/>
    <w:rsid w:val="312C1A15"/>
    <w:rsid w:val="3143AA6A"/>
    <w:rsid w:val="31B430DF"/>
    <w:rsid w:val="31CC753F"/>
    <w:rsid w:val="31D02DC8"/>
    <w:rsid w:val="31E36E9A"/>
    <w:rsid w:val="31E8CD5D"/>
    <w:rsid w:val="31FDAE97"/>
    <w:rsid w:val="32306CF6"/>
    <w:rsid w:val="3230DE2C"/>
    <w:rsid w:val="3231625D"/>
    <w:rsid w:val="3244F01F"/>
    <w:rsid w:val="324F9D2A"/>
    <w:rsid w:val="32563CBA"/>
    <w:rsid w:val="3257B88A"/>
    <w:rsid w:val="330A73BE"/>
    <w:rsid w:val="3372E7BE"/>
    <w:rsid w:val="337A61F4"/>
    <w:rsid w:val="3424C53F"/>
    <w:rsid w:val="34671D3F"/>
    <w:rsid w:val="346FBDB5"/>
    <w:rsid w:val="347A7D8F"/>
    <w:rsid w:val="34A0BE32"/>
    <w:rsid w:val="34AF5550"/>
    <w:rsid w:val="34EA7C07"/>
    <w:rsid w:val="34EC56C2"/>
    <w:rsid w:val="34F1648F"/>
    <w:rsid w:val="34FA5A98"/>
    <w:rsid w:val="3506892B"/>
    <w:rsid w:val="35A4329E"/>
    <w:rsid w:val="35A438DC"/>
    <w:rsid w:val="35FE411D"/>
    <w:rsid w:val="361D94E8"/>
    <w:rsid w:val="364C6A9A"/>
    <w:rsid w:val="36628A1A"/>
    <w:rsid w:val="3671FC0D"/>
    <w:rsid w:val="3695EE56"/>
    <w:rsid w:val="369B1A8C"/>
    <w:rsid w:val="36BC6F63"/>
    <w:rsid w:val="36CE0E19"/>
    <w:rsid w:val="371441DD"/>
    <w:rsid w:val="3753632B"/>
    <w:rsid w:val="37872D73"/>
    <w:rsid w:val="37BCF9EF"/>
    <w:rsid w:val="37C45732"/>
    <w:rsid w:val="37CB6728"/>
    <w:rsid w:val="37CC6653"/>
    <w:rsid w:val="37EC26ED"/>
    <w:rsid w:val="37EDEC9A"/>
    <w:rsid w:val="37FE5161"/>
    <w:rsid w:val="382A3266"/>
    <w:rsid w:val="388617A9"/>
    <w:rsid w:val="38DE6363"/>
    <w:rsid w:val="390C09C9"/>
    <w:rsid w:val="390CEA2A"/>
    <w:rsid w:val="39139E28"/>
    <w:rsid w:val="3914336C"/>
    <w:rsid w:val="391D5CFA"/>
    <w:rsid w:val="39218DBA"/>
    <w:rsid w:val="39317994"/>
    <w:rsid w:val="395475FC"/>
    <w:rsid w:val="39554C07"/>
    <w:rsid w:val="398D152B"/>
    <w:rsid w:val="39C22BAD"/>
    <w:rsid w:val="39EADEE1"/>
    <w:rsid w:val="3A00FDEE"/>
    <w:rsid w:val="3A1844F1"/>
    <w:rsid w:val="3A254447"/>
    <w:rsid w:val="3A3ACDBC"/>
    <w:rsid w:val="3A492CEA"/>
    <w:rsid w:val="3A811121"/>
    <w:rsid w:val="3AC01446"/>
    <w:rsid w:val="3AFF0247"/>
    <w:rsid w:val="3B6080DD"/>
    <w:rsid w:val="3B6AB9F2"/>
    <w:rsid w:val="3B90228F"/>
    <w:rsid w:val="3B966C1C"/>
    <w:rsid w:val="3B9B0B33"/>
    <w:rsid w:val="3BCDEC7F"/>
    <w:rsid w:val="3BF0222C"/>
    <w:rsid w:val="3BFCFC93"/>
    <w:rsid w:val="3C0F8D5A"/>
    <w:rsid w:val="3C29788A"/>
    <w:rsid w:val="3C5E6471"/>
    <w:rsid w:val="3C690FBE"/>
    <w:rsid w:val="3C8D93F7"/>
    <w:rsid w:val="3CB37BDE"/>
    <w:rsid w:val="3CF17E3C"/>
    <w:rsid w:val="3D557476"/>
    <w:rsid w:val="3D824395"/>
    <w:rsid w:val="3D8F6771"/>
    <w:rsid w:val="3DCC4CA9"/>
    <w:rsid w:val="3E0C5218"/>
    <w:rsid w:val="3E2FF500"/>
    <w:rsid w:val="3E321E6D"/>
    <w:rsid w:val="3E722C51"/>
    <w:rsid w:val="3E7E3951"/>
    <w:rsid w:val="3EBE2DAB"/>
    <w:rsid w:val="3EED6FF9"/>
    <w:rsid w:val="3F2B0018"/>
    <w:rsid w:val="3F3FA0E2"/>
    <w:rsid w:val="3F7B15D3"/>
    <w:rsid w:val="3F9882DB"/>
    <w:rsid w:val="3FCEC7AE"/>
    <w:rsid w:val="3FD96F97"/>
    <w:rsid w:val="405CEE74"/>
    <w:rsid w:val="407FD95B"/>
    <w:rsid w:val="4090296A"/>
    <w:rsid w:val="40916803"/>
    <w:rsid w:val="40AA6A64"/>
    <w:rsid w:val="40AABAE2"/>
    <w:rsid w:val="40AC3EEC"/>
    <w:rsid w:val="40BBC9FF"/>
    <w:rsid w:val="40F0E2CD"/>
    <w:rsid w:val="40FECCCC"/>
    <w:rsid w:val="4117EE26"/>
    <w:rsid w:val="4167918B"/>
    <w:rsid w:val="4181995C"/>
    <w:rsid w:val="41BBEA0B"/>
    <w:rsid w:val="41D575EC"/>
    <w:rsid w:val="41F14E0D"/>
    <w:rsid w:val="422AEC38"/>
    <w:rsid w:val="424B852B"/>
    <w:rsid w:val="4259B6C7"/>
    <w:rsid w:val="425DDFAF"/>
    <w:rsid w:val="426F33C9"/>
    <w:rsid w:val="4292C399"/>
    <w:rsid w:val="43049EF0"/>
    <w:rsid w:val="430D4E4C"/>
    <w:rsid w:val="432FCD7A"/>
    <w:rsid w:val="43421E11"/>
    <w:rsid w:val="43489292"/>
    <w:rsid w:val="43526A65"/>
    <w:rsid w:val="436158C1"/>
    <w:rsid w:val="439625C4"/>
    <w:rsid w:val="43D49325"/>
    <w:rsid w:val="43E86B6E"/>
    <w:rsid w:val="440200B2"/>
    <w:rsid w:val="44065B57"/>
    <w:rsid w:val="4410F852"/>
    <w:rsid w:val="442B92D1"/>
    <w:rsid w:val="442F50EE"/>
    <w:rsid w:val="44706436"/>
    <w:rsid w:val="44A95094"/>
    <w:rsid w:val="44B62195"/>
    <w:rsid w:val="44C0B7E1"/>
    <w:rsid w:val="44D6974B"/>
    <w:rsid w:val="44DDDCE0"/>
    <w:rsid w:val="451AFF28"/>
    <w:rsid w:val="45297239"/>
    <w:rsid w:val="45325BBA"/>
    <w:rsid w:val="453B589B"/>
    <w:rsid w:val="4552B848"/>
    <w:rsid w:val="4588833F"/>
    <w:rsid w:val="45AEF418"/>
    <w:rsid w:val="45C40916"/>
    <w:rsid w:val="45CA528A"/>
    <w:rsid w:val="45ED3493"/>
    <w:rsid w:val="460700CD"/>
    <w:rsid w:val="465047B9"/>
    <w:rsid w:val="4653B3B2"/>
    <w:rsid w:val="46616367"/>
    <w:rsid w:val="467422CE"/>
    <w:rsid w:val="469B57AA"/>
    <w:rsid w:val="46A59127"/>
    <w:rsid w:val="46BE1EAA"/>
    <w:rsid w:val="46CDDEF2"/>
    <w:rsid w:val="47002867"/>
    <w:rsid w:val="47065501"/>
    <w:rsid w:val="473CE896"/>
    <w:rsid w:val="4782EBD5"/>
    <w:rsid w:val="47979244"/>
    <w:rsid w:val="47A26645"/>
    <w:rsid w:val="47C4EF92"/>
    <w:rsid w:val="4843CB01"/>
    <w:rsid w:val="4850DBB6"/>
    <w:rsid w:val="48AD5EE6"/>
    <w:rsid w:val="48B85099"/>
    <w:rsid w:val="48BCF222"/>
    <w:rsid w:val="48C4BA77"/>
    <w:rsid w:val="48E859BC"/>
    <w:rsid w:val="490C0757"/>
    <w:rsid w:val="49B5D2E6"/>
    <w:rsid w:val="49C7C357"/>
    <w:rsid w:val="49FCFB00"/>
    <w:rsid w:val="4A0AEA6B"/>
    <w:rsid w:val="4A50A762"/>
    <w:rsid w:val="4A83F3FE"/>
    <w:rsid w:val="4A8E4B14"/>
    <w:rsid w:val="4AA450B8"/>
    <w:rsid w:val="4AACD9CD"/>
    <w:rsid w:val="4AD1EFFA"/>
    <w:rsid w:val="4AD3533C"/>
    <w:rsid w:val="4AD6590E"/>
    <w:rsid w:val="4AFD05AD"/>
    <w:rsid w:val="4B019124"/>
    <w:rsid w:val="4B3C65FE"/>
    <w:rsid w:val="4B3D9F87"/>
    <w:rsid w:val="4B669868"/>
    <w:rsid w:val="4B84BB9E"/>
    <w:rsid w:val="4BDF04C6"/>
    <w:rsid w:val="4C193150"/>
    <w:rsid w:val="4C20B2FF"/>
    <w:rsid w:val="4C6E37EA"/>
    <w:rsid w:val="4C8FD106"/>
    <w:rsid w:val="4C9AD1C1"/>
    <w:rsid w:val="4C9C395E"/>
    <w:rsid w:val="4CFD7DCD"/>
    <w:rsid w:val="4CFE9ACB"/>
    <w:rsid w:val="4D5D8AD9"/>
    <w:rsid w:val="4D5E728E"/>
    <w:rsid w:val="4D614017"/>
    <w:rsid w:val="4D661C98"/>
    <w:rsid w:val="4D8B6800"/>
    <w:rsid w:val="4E35514B"/>
    <w:rsid w:val="4E962E87"/>
    <w:rsid w:val="4E994E2E"/>
    <w:rsid w:val="4EC52A7C"/>
    <w:rsid w:val="4ECCF933"/>
    <w:rsid w:val="4ECFE9A0"/>
    <w:rsid w:val="4ED29AF8"/>
    <w:rsid w:val="4EF7455D"/>
    <w:rsid w:val="4F24230C"/>
    <w:rsid w:val="4F41DF06"/>
    <w:rsid w:val="4F54F6CC"/>
    <w:rsid w:val="4F6CA667"/>
    <w:rsid w:val="4F859364"/>
    <w:rsid w:val="4FE1891E"/>
    <w:rsid w:val="500D13FE"/>
    <w:rsid w:val="5016F2A9"/>
    <w:rsid w:val="5024F648"/>
    <w:rsid w:val="5040B21C"/>
    <w:rsid w:val="505CD84B"/>
    <w:rsid w:val="506041E1"/>
    <w:rsid w:val="50B66708"/>
    <w:rsid w:val="50C6F5B1"/>
    <w:rsid w:val="50EAD2AC"/>
    <w:rsid w:val="50F79040"/>
    <w:rsid w:val="50FFFBA9"/>
    <w:rsid w:val="513B3B3D"/>
    <w:rsid w:val="513B7E2B"/>
    <w:rsid w:val="514D1A6F"/>
    <w:rsid w:val="517596EE"/>
    <w:rsid w:val="51997618"/>
    <w:rsid w:val="51A7C04C"/>
    <w:rsid w:val="51B2BC52"/>
    <w:rsid w:val="51BD4215"/>
    <w:rsid w:val="521874E4"/>
    <w:rsid w:val="52194EDB"/>
    <w:rsid w:val="522891F0"/>
    <w:rsid w:val="5273F145"/>
    <w:rsid w:val="52D14EBA"/>
    <w:rsid w:val="52F2D602"/>
    <w:rsid w:val="5348FFCD"/>
    <w:rsid w:val="534B73CD"/>
    <w:rsid w:val="5371914D"/>
    <w:rsid w:val="5375A0C4"/>
    <w:rsid w:val="5399B347"/>
    <w:rsid w:val="53D96E7D"/>
    <w:rsid w:val="541460BE"/>
    <w:rsid w:val="54449A10"/>
    <w:rsid w:val="545C931E"/>
    <w:rsid w:val="547032C5"/>
    <w:rsid w:val="5492ACEE"/>
    <w:rsid w:val="54FDF4F3"/>
    <w:rsid w:val="551A8EFE"/>
    <w:rsid w:val="552B5EBF"/>
    <w:rsid w:val="552C7B84"/>
    <w:rsid w:val="553D0F3E"/>
    <w:rsid w:val="55505C16"/>
    <w:rsid w:val="55937480"/>
    <w:rsid w:val="55975F6C"/>
    <w:rsid w:val="55FEC5CF"/>
    <w:rsid w:val="561886C1"/>
    <w:rsid w:val="56492D8C"/>
    <w:rsid w:val="56543A2A"/>
    <w:rsid w:val="56650B44"/>
    <w:rsid w:val="567AC1C0"/>
    <w:rsid w:val="5691676C"/>
    <w:rsid w:val="56B6DF20"/>
    <w:rsid w:val="56F19226"/>
    <w:rsid w:val="56FC990D"/>
    <w:rsid w:val="570D2F7D"/>
    <w:rsid w:val="57102661"/>
    <w:rsid w:val="57491CD3"/>
    <w:rsid w:val="5757FE86"/>
    <w:rsid w:val="5765A9EA"/>
    <w:rsid w:val="579564B8"/>
    <w:rsid w:val="57C1F03E"/>
    <w:rsid w:val="57E81AEA"/>
    <w:rsid w:val="57F75D5C"/>
    <w:rsid w:val="58129B2B"/>
    <w:rsid w:val="5852E8A6"/>
    <w:rsid w:val="587AE009"/>
    <w:rsid w:val="588ACCFF"/>
    <w:rsid w:val="58954D68"/>
    <w:rsid w:val="589D491A"/>
    <w:rsid w:val="59105D81"/>
    <w:rsid w:val="5971F202"/>
    <w:rsid w:val="59B011FB"/>
    <w:rsid w:val="59DFBD39"/>
    <w:rsid w:val="5A1A816F"/>
    <w:rsid w:val="5A3DA0A1"/>
    <w:rsid w:val="5AD11BF7"/>
    <w:rsid w:val="5AEFBE13"/>
    <w:rsid w:val="5AF0D745"/>
    <w:rsid w:val="5AF80A73"/>
    <w:rsid w:val="5B3AB121"/>
    <w:rsid w:val="5B3EFE08"/>
    <w:rsid w:val="5B6BC9B4"/>
    <w:rsid w:val="5B6FFCE3"/>
    <w:rsid w:val="5B97EB0B"/>
    <w:rsid w:val="5BACE792"/>
    <w:rsid w:val="5BCEA263"/>
    <w:rsid w:val="5BDCAE20"/>
    <w:rsid w:val="5BDF6777"/>
    <w:rsid w:val="5C451D26"/>
    <w:rsid w:val="5C7F2DEC"/>
    <w:rsid w:val="5C90C47B"/>
    <w:rsid w:val="5CB83505"/>
    <w:rsid w:val="5CC2A674"/>
    <w:rsid w:val="5CC43029"/>
    <w:rsid w:val="5CC82802"/>
    <w:rsid w:val="5D2963F0"/>
    <w:rsid w:val="5D2B693F"/>
    <w:rsid w:val="5D8F5685"/>
    <w:rsid w:val="5D959471"/>
    <w:rsid w:val="5D966359"/>
    <w:rsid w:val="5DE9A664"/>
    <w:rsid w:val="5E01C539"/>
    <w:rsid w:val="5E534CF1"/>
    <w:rsid w:val="5EA71674"/>
    <w:rsid w:val="5F17C42D"/>
    <w:rsid w:val="5F2362B1"/>
    <w:rsid w:val="5F2D38A9"/>
    <w:rsid w:val="5F59B714"/>
    <w:rsid w:val="5F6D7975"/>
    <w:rsid w:val="5FC18EAC"/>
    <w:rsid w:val="60076F82"/>
    <w:rsid w:val="600B7550"/>
    <w:rsid w:val="60156A75"/>
    <w:rsid w:val="60376794"/>
    <w:rsid w:val="60ABB47E"/>
    <w:rsid w:val="60B6B7A4"/>
    <w:rsid w:val="60C10114"/>
    <w:rsid w:val="60DCE379"/>
    <w:rsid w:val="60DD75BD"/>
    <w:rsid w:val="60F633B3"/>
    <w:rsid w:val="613096B5"/>
    <w:rsid w:val="61445C7D"/>
    <w:rsid w:val="6151A93F"/>
    <w:rsid w:val="616FF9F6"/>
    <w:rsid w:val="61DB8E26"/>
    <w:rsid w:val="6233AF62"/>
    <w:rsid w:val="62CF53BF"/>
    <w:rsid w:val="62F5E332"/>
    <w:rsid w:val="633C36D6"/>
    <w:rsid w:val="638A2AFF"/>
    <w:rsid w:val="63A2280F"/>
    <w:rsid w:val="63D21A65"/>
    <w:rsid w:val="63F913CD"/>
    <w:rsid w:val="64261732"/>
    <w:rsid w:val="642D72AB"/>
    <w:rsid w:val="645A1FFC"/>
    <w:rsid w:val="64662AA8"/>
    <w:rsid w:val="6472B5A3"/>
    <w:rsid w:val="64A34F49"/>
    <w:rsid w:val="64AD969D"/>
    <w:rsid w:val="64B65120"/>
    <w:rsid w:val="64BDB291"/>
    <w:rsid w:val="64BF63E7"/>
    <w:rsid w:val="64CCE378"/>
    <w:rsid w:val="64E1A9C5"/>
    <w:rsid w:val="64E7B10E"/>
    <w:rsid w:val="65011877"/>
    <w:rsid w:val="6519DA64"/>
    <w:rsid w:val="656D1A93"/>
    <w:rsid w:val="65852506"/>
    <w:rsid w:val="65918524"/>
    <w:rsid w:val="65941F9E"/>
    <w:rsid w:val="65AAEEA0"/>
    <w:rsid w:val="65CA6CA5"/>
    <w:rsid w:val="65E64A1E"/>
    <w:rsid w:val="65F86C94"/>
    <w:rsid w:val="66019C06"/>
    <w:rsid w:val="6609A636"/>
    <w:rsid w:val="661668A5"/>
    <w:rsid w:val="661A80C8"/>
    <w:rsid w:val="662DCE13"/>
    <w:rsid w:val="669D9675"/>
    <w:rsid w:val="66B11F38"/>
    <w:rsid w:val="66BEFA65"/>
    <w:rsid w:val="670DF6A0"/>
    <w:rsid w:val="67113A24"/>
    <w:rsid w:val="6711894D"/>
    <w:rsid w:val="676693FD"/>
    <w:rsid w:val="67E1E563"/>
    <w:rsid w:val="67F2BF40"/>
    <w:rsid w:val="6816A1F7"/>
    <w:rsid w:val="68353D91"/>
    <w:rsid w:val="68ADA93A"/>
    <w:rsid w:val="68E653B2"/>
    <w:rsid w:val="68F742F6"/>
    <w:rsid w:val="69232D70"/>
    <w:rsid w:val="6931F2BD"/>
    <w:rsid w:val="693363EB"/>
    <w:rsid w:val="693E9583"/>
    <w:rsid w:val="697647B8"/>
    <w:rsid w:val="69924E67"/>
    <w:rsid w:val="6A25A45A"/>
    <w:rsid w:val="6A39E51B"/>
    <w:rsid w:val="6A75D339"/>
    <w:rsid w:val="6A7B430B"/>
    <w:rsid w:val="6A969DE5"/>
    <w:rsid w:val="6A9C4A31"/>
    <w:rsid w:val="6AA35E6F"/>
    <w:rsid w:val="6AB8F799"/>
    <w:rsid w:val="6ADCC383"/>
    <w:rsid w:val="6B5ADC68"/>
    <w:rsid w:val="6B6C6088"/>
    <w:rsid w:val="6BA5681B"/>
    <w:rsid w:val="6BA73911"/>
    <w:rsid w:val="6BF38E0A"/>
    <w:rsid w:val="6BF4E69E"/>
    <w:rsid w:val="6C18C015"/>
    <w:rsid w:val="6C1A0C82"/>
    <w:rsid w:val="6C32C399"/>
    <w:rsid w:val="6C7A2CD2"/>
    <w:rsid w:val="6C980EFF"/>
    <w:rsid w:val="6CA18683"/>
    <w:rsid w:val="6CA89F86"/>
    <w:rsid w:val="6CBC2BB1"/>
    <w:rsid w:val="6CC69BEE"/>
    <w:rsid w:val="6CF46E64"/>
    <w:rsid w:val="6D112483"/>
    <w:rsid w:val="6D3E893E"/>
    <w:rsid w:val="6D5AFA19"/>
    <w:rsid w:val="6D78AB73"/>
    <w:rsid w:val="6D81D6DD"/>
    <w:rsid w:val="6D9BDB76"/>
    <w:rsid w:val="6DC1290C"/>
    <w:rsid w:val="6DD63855"/>
    <w:rsid w:val="6DE0EA0A"/>
    <w:rsid w:val="6DFF7BB1"/>
    <w:rsid w:val="6E1E7F77"/>
    <w:rsid w:val="6E515E19"/>
    <w:rsid w:val="6E653300"/>
    <w:rsid w:val="6E9FECFF"/>
    <w:rsid w:val="6EB51C45"/>
    <w:rsid w:val="6EC475F8"/>
    <w:rsid w:val="6F029B7A"/>
    <w:rsid w:val="6F0F7DF4"/>
    <w:rsid w:val="6F23D5D4"/>
    <w:rsid w:val="6F2FD375"/>
    <w:rsid w:val="6F4A54B1"/>
    <w:rsid w:val="6F547242"/>
    <w:rsid w:val="6F6A0F08"/>
    <w:rsid w:val="6F85D0B5"/>
    <w:rsid w:val="6F915024"/>
    <w:rsid w:val="6F9E9989"/>
    <w:rsid w:val="6FB639DD"/>
    <w:rsid w:val="6FD80B65"/>
    <w:rsid w:val="6FF65127"/>
    <w:rsid w:val="701163D1"/>
    <w:rsid w:val="701584F5"/>
    <w:rsid w:val="701904C7"/>
    <w:rsid w:val="701BA6F2"/>
    <w:rsid w:val="7024D92F"/>
    <w:rsid w:val="707218DC"/>
    <w:rsid w:val="709AE49C"/>
    <w:rsid w:val="711A6B96"/>
    <w:rsid w:val="712FF937"/>
    <w:rsid w:val="713D40AA"/>
    <w:rsid w:val="71488B2F"/>
    <w:rsid w:val="7155B566"/>
    <w:rsid w:val="716E62C4"/>
    <w:rsid w:val="716F1CC6"/>
    <w:rsid w:val="718EE335"/>
    <w:rsid w:val="71B04079"/>
    <w:rsid w:val="71B0C5F1"/>
    <w:rsid w:val="71DD6985"/>
    <w:rsid w:val="7216BFDE"/>
    <w:rsid w:val="721CD249"/>
    <w:rsid w:val="724FBDF7"/>
    <w:rsid w:val="72762C21"/>
    <w:rsid w:val="728659A9"/>
    <w:rsid w:val="7289EEFC"/>
    <w:rsid w:val="729406D3"/>
    <w:rsid w:val="72E01744"/>
    <w:rsid w:val="7330890A"/>
    <w:rsid w:val="7330B27C"/>
    <w:rsid w:val="73499E90"/>
    <w:rsid w:val="73554664"/>
    <w:rsid w:val="735F3F18"/>
    <w:rsid w:val="7378726E"/>
    <w:rsid w:val="743B6419"/>
    <w:rsid w:val="743C9039"/>
    <w:rsid w:val="744520EA"/>
    <w:rsid w:val="747578DF"/>
    <w:rsid w:val="74ADF5D2"/>
    <w:rsid w:val="74B82ED9"/>
    <w:rsid w:val="74E0C9FD"/>
    <w:rsid w:val="74E3ACBE"/>
    <w:rsid w:val="75021BE2"/>
    <w:rsid w:val="75074F8B"/>
    <w:rsid w:val="750A7A1C"/>
    <w:rsid w:val="753FDF2D"/>
    <w:rsid w:val="7556784F"/>
    <w:rsid w:val="75684255"/>
    <w:rsid w:val="7599EB68"/>
    <w:rsid w:val="75C83585"/>
    <w:rsid w:val="75D06544"/>
    <w:rsid w:val="75F95E49"/>
    <w:rsid w:val="765A32B4"/>
    <w:rsid w:val="76707E0E"/>
    <w:rsid w:val="7683EF78"/>
    <w:rsid w:val="76877F38"/>
    <w:rsid w:val="76C889BB"/>
    <w:rsid w:val="772242B4"/>
    <w:rsid w:val="775A40A1"/>
    <w:rsid w:val="7760D59C"/>
    <w:rsid w:val="7763F02B"/>
    <w:rsid w:val="7768599B"/>
    <w:rsid w:val="779FA072"/>
    <w:rsid w:val="77D7465D"/>
    <w:rsid w:val="77E881DE"/>
    <w:rsid w:val="77F5BF46"/>
    <w:rsid w:val="7819146D"/>
    <w:rsid w:val="78392580"/>
    <w:rsid w:val="786E526E"/>
    <w:rsid w:val="787DE6BC"/>
    <w:rsid w:val="78A0F3E2"/>
    <w:rsid w:val="78CE2B02"/>
    <w:rsid w:val="78F93411"/>
    <w:rsid w:val="794DE04D"/>
    <w:rsid w:val="79710EF4"/>
    <w:rsid w:val="79858302"/>
    <w:rsid w:val="799E3A20"/>
    <w:rsid w:val="79BDF6AA"/>
    <w:rsid w:val="7A00B15E"/>
    <w:rsid w:val="7A1E08AF"/>
    <w:rsid w:val="7A308C32"/>
    <w:rsid w:val="7A453D4D"/>
    <w:rsid w:val="7A6C36B0"/>
    <w:rsid w:val="7A7249E7"/>
    <w:rsid w:val="7AA32AF5"/>
    <w:rsid w:val="7ABC7EFA"/>
    <w:rsid w:val="7AC0A9AF"/>
    <w:rsid w:val="7ACD9217"/>
    <w:rsid w:val="7ADDE145"/>
    <w:rsid w:val="7AE4A8E4"/>
    <w:rsid w:val="7B0D9DD9"/>
    <w:rsid w:val="7B1D9702"/>
    <w:rsid w:val="7B4B3D98"/>
    <w:rsid w:val="7BA409DE"/>
    <w:rsid w:val="7BA87C3D"/>
    <w:rsid w:val="7BBC3A3B"/>
    <w:rsid w:val="7BC94FE5"/>
    <w:rsid w:val="7C0D0B2B"/>
    <w:rsid w:val="7C2F7C33"/>
    <w:rsid w:val="7C33F8B3"/>
    <w:rsid w:val="7C3446BF"/>
    <w:rsid w:val="7C415768"/>
    <w:rsid w:val="7C45CD26"/>
    <w:rsid w:val="7C93B01D"/>
    <w:rsid w:val="7C94AF66"/>
    <w:rsid w:val="7C95C118"/>
    <w:rsid w:val="7CAD43C9"/>
    <w:rsid w:val="7CD5CD01"/>
    <w:rsid w:val="7CEBE03F"/>
    <w:rsid w:val="7D062F3A"/>
    <w:rsid w:val="7D203B73"/>
    <w:rsid w:val="7D9FE5D1"/>
    <w:rsid w:val="7DA68DE3"/>
    <w:rsid w:val="7DB5F7D9"/>
    <w:rsid w:val="7DCF19A6"/>
    <w:rsid w:val="7DD6BCF0"/>
    <w:rsid w:val="7DFE3CB8"/>
    <w:rsid w:val="7E013293"/>
    <w:rsid w:val="7E08D77A"/>
    <w:rsid w:val="7E155189"/>
    <w:rsid w:val="7E1EBCCC"/>
    <w:rsid w:val="7E44317F"/>
    <w:rsid w:val="7ED4314F"/>
    <w:rsid w:val="7FE4BF09"/>
    <w:rsid w:val="7FF3B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398"/>
    <w:rPr>
      <w:sz w:val="22"/>
      <w:lang w:val="pl-PL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F91"/>
    <w:pPr>
      <w:numPr>
        <w:numId w:val="14"/>
      </w:numPr>
      <w:spacing w:before="120" w:after="100" w:afterAutospacing="1"/>
      <w:outlineLvl w:val="0"/>
    </w:pPr>
    <w:rPr>
      <w:rFonts w:cs="Times New Roman"/>
      <w:b/>
      <w:bCs/>
      <w:color w:val="C50000"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AF0A9E"/>
    <w:pPr>
      <w:keepNext/>
      <w:numPr>
        <w:ilvl w:val="1"/>
        <w:numId w:val="14"/>
      </w:numPr>
      <w:spacing w:before="120" w:after="100" w:afterAutospacing="1"/>
      <w:outlineLvl w:val="1"/>
    </w:pPr>
    <w:rPr>
      <w:rFonts w:cs="Times New Roman"/>
      <w:b/>
      <w:bCs/>
      <w:color w:val="C50000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371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F91"/>
    <w:rPr>
      <w:rFonts w:cs="Times New Roman"/>
      <w:b/>
      <w:bCs/>
      <w:color w:val="C50000"/>
      <w:kern w:val="36"/>
      <w:sz w:val="22"/>
      <w:szCs w:val="48"/>
      <w:lang w:val="pl-PL"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874F91"/>
    <w:rPr>
      <w:rFonts w:cs="Times New Roman"/>
      <w:b/>
      <w:bCs/>
      <w:color w:val="C50000"/>
      <w:sz w:val="22"/>
      <w:szCs w:val="36"/>
      <w:lang w:val="pl-PL"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 w:bidi="fa-IR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8A066E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pl-PL"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sz w:val="22"/>
      <w:lang w:val="pl-PL"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632371"/>
    <w:rPr>
      <w:rFonts w:asciiTheme="majorHAnsi" w:eastAsiaTheme="majorEastAsia" w:hAnsiTheme="majorHAnsi" w:cstheme="majorBidi"/>
      <w:color w:val="1F3763" w:themeColor="accent1" w:themeShade="7F"/>
      <w:sz w:val="22"/>
      <w:lang w:val="pl-PL"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val="pl-PL"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 w:bidi="fa-IR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table" w:customStyle="1" w:styleId="Tabela-Siatka2">
    <w:name w:val="Tabela - Siatka2"/>
    <w:basedOn w:val="Standardowy"/>
    <w:next w:val="Tabela-Siatka"/>
    <w:uiPriority w:val="39"/>
    <w:rsid w:val="007E18A8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D0D"/>
    <w:rPr>
      <w:sz w:val="20"/>
      <w:szCs w:val="20"/>
      <w:lang w:val="pl-PL"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D0D"/>
    <w:rPr>
      <w:vertAlign w:val="superscript"/>
    </w:rPr>
  </w:style>
  <w:style w:type="character" w:customStyle="1" w:styleId="normaltextrun">
    <w:name w:val="normaltextrun"/>
    <w:basedOn w:val="Domylnaczcionkaakapitu"/>
    <w:rsid w:val="00BF08B0"/>
  </w:style>
  <w:style w:type="character" w:customStyle="1" w:styleId="eop">
    <w:name w:val="eop"/>
    <w:basedOn w:val="Domylnaczcionkaakapitu"/>
    <w:rsid w:val="00BF08B0"/>
  </w:style>
  <w:style w:type="paragraph" w:customStyle="1" w:styleId="Nagwek21">
    <w:name w:val="Nagłówek 21"/>
    <w:basedOn w:val="Normalny"/>
    <w:rsid w:val="00460B1F"/>
    <w:pPr>
      <w:numPr>
        <w:ilvl w:val="1"/>
        <w:numId w:val="2"/>
      </w:numPr>
      <w:suppressAutoHyphens/>
      <w:autoSpaceDN w:val="0"/>
      <w:spacing w:before="120" w:line="276" w:lineRule="auto"/>
      <w:jc w:val="both"/>
      <w:outlineLvl w:val="1"/>
    </w:pPr>
    <w:rPr>
      <w:rFonts w:ascii="Calibri" w:eastAsia="Times New Roman" w:hAnsi="Calibri" w:cs="Times New Roman"/>
      <w:b/>
      <w:bCs/>
      <w:caps/>
      <w:color w:val="C00000"/>
      <w:sz w:val="20"/>
      <w:szCs w:val="28"/>
      <w:lang w:bidi="ar-SA"/>
    </w:rPr>
  </w:style>
  <w:style w:type="paragraph" w:customStyle="1" w:styleId="Nagwek31">
    <w:name w:val="Nagłówek 31"/>
    <w:basedOn w:val="Normalny"/>
    <w:next w:val="Normalny"/>
    <w:rsid w:val="00460B1F"/>
    <w:pPr>
      <w:numPr>
        <w:ilvl w:val="2"/>
        <w:numId w:val="2"/>
      </w:numPr>
      <w:suppressAutoHyphens/>
      <w:autoSpaceDN w:val="0"/>
      <w:spacing w:before="40" w:line="276" w:lineRule="auto"/>
      <w:jc w:val="both"/>
      <w:outlineLvl w:val="2"/>
    </w:pPr>
    <w:rPr>
      <w:rFonts w:ascii="Calibri" w:eastAsia="Times New Roman" w:hAnsi="Calibri" w:cs="Times New Roman"/>
      <w:sz w:val="20"/>
      <w:lang w:bidi="ar-SA"/>
    </w:rPr>
  </w:style>
  <w:style w:type="paragraph" w:customStyle="1" w:styleId="Nagwek41">
    <w:name w:val="Nagłówek 41"/>
    <w:basedOn w:val="Normalny"/>
    <w:next w:val="Normalny"/>
    <w:rsid w:val="00460B1F"/>
    <w:pPr>
      <w:keepNext/>
      <w:keepLines/>
      <w:numPr>
        <w:ilvl w:val="3"/>
        <w:numId w:val="2"/>
      </w:numPr>
      <w:suppressAutoHyphens/>
      <w:autoSpaceDN w:val="0"/>
      <w:spacing w:before="40" w:line="276" w:lineRule="auto"/>
      <w:jc w:val="both"/>
      <w:outlineLvl w:val="3"/>
    </w:pPr>
    <w:rPr>
      <w:rFonts w:ascii="Calibri" w:eastAsia="Times New Roman" w:hAnsi="Calibri" w:cs="Times New Roman"/>
      <w:i/>
      <w:iCs/>
      <w:color w:val="2F5496"/>
      <w:sz w:val="20"/>
      <w:lang w:bidi="ar-SA"/>
    </w:rPr>
  </w:style>
  <w:style w:type="paragraph" w:customStyle="1" w:styleId="Nagwek51">
    <w:name w:val="Nagłówek 51"/>
    <w:basedOn w:val="Normalny"/>
    <w:next w:val="Normalny"/>
    <w:rsid w:val="00460B1F"/>
    <w:pPr>
      <w:keepNext/>
      <w:keepLines/>
      <w:numPr>
        <w:ilvl w:val="4"/>
        <w:numId w:val="2"/>
      </w:numPr>
      <w:suppressAutoHyphens/>
      <w:autoSpaceDN w:val="0"/>
      <w:spacing w:before="40" w:line="276" w:lineRule="auto"/>
      <w:jc w:val="both"/>
      <w:outlineLvl w:val="4"/>
    </w:pPr>
    <w:rPr>
      <w:rFonts w:ascii="Calibri" w:eastAsia="Times New Roman" w:hAnsi="Calibri" w:cs="Times New Roman"/>
      <w:color w:val="2F5496"/>
      <w:sz w:val="20"/>
      <w:lang w:bidi="ar-SA"/>
    </w:rPr>
  </w:style>
  <w:style w:type="paragraph" w:customStyle="1" w:styleId="Nagwek61">
    <w:name w:val="Nagłówek 61"/>
    <w:basedOn w:val="Normalny"/>
    <w:next w:val="Normalny"/>
    <w:rsid w:val="00460B1F"/>
    <w:pPr>
      <w:keepNext/>
      <w:keepLines/>
      <w:numPr>
        <w:ilvl w:val="5"/>
        <w:numId w:val="2"/>
      </w:numPr>
      <w:suppressAutoHyphens/>
      <w:autoSpaceDN w:val="0"/>
      <w:spacing w:before="40" w:line="276" w:lineRule="auto"/>
      <w:jc w:val="both"/>
      <w:outlineLvl w:val="5"/>
    </w:pPr>
    <w:rPr>
      <w:rFonts w:ascii="Calibri" w:eastAsia="Times New Roman" w:hAnsi="Calibri" w:cs="Times New Roman"/>
      <w:color w:val="1F3763"/>
      <w:sz w:val="20"/>
      <w:lang w:bidi="ar-SA"/>
    </w:rPr>
  </w:style>
  <w:style w:type="paragraph" w:customStyle="1" w:styleId="Nagwek71">
    <w:name w:val="Nagłówek 71"/>
    <w:basedOn w:val="Normalny"/>
    <w:next w:val="Normalny"/>
    <w:rsid w:val="00460B1F"/>
    <w:pPr>
      <w:keepNext/>
      <w:keepLines/>
      <w:numPr>
        <w:ilvl w:val="6"/>
        <w:numId w:val="2"/>
      </w:numPr>
      <w:suppressAutoHyphens/>
      <w:autoSpaceDN w:val="0"/>
      <w:spacing w:before="40" w:line="276" w:lineRule="auto"/>
      <w:jc w:val="both"/>
      <w:outlineLvl w:val="6"/>
    </w:pPr>
    <w:rPr>
      <w:rFonts w:ascii="Calibri" w:eastAsia="Times New Roman" w:hAnsi="Calibri" w:cs="Times New Roman"/>
      <w:i/>
      <w:iCs/>
      <w:color w:val="1F3763"/>
      <w:sz w:val="20"/>
      <w:lang w:bidi="ar-SA"/>
    </w:rPr>
  </w:style>
  <w:style w:type="paragraph" w:customStyle="1" w:styleId="Nagwek81">
    <w:name w:val="Nagłówek 81"/>
    <w:basedOn w:val="Normalny"/>
    <w:next w:val="Normalny"/>
    <w:rsid w:val="00460B1F"/>
    <w:pPr>
      <w:keepNext/>
      <w:keepLines/>
      <w:numPr>
        <w:ilvl w:val="7"/>
        <w:numId w:val="2"/>
      </w:numPr>
      <w:suppressAutoHyphens/>
      <w:autoSpaceDN w:val="0"/>
      <w:spacing w:before="40" w:line="276" w:lineRule="auto"/>
      <w:jc w:val="both"/>
      <w:outlineLvl w:val="7"/>
    </w:pPr>
    <w:rPr>
      <w:rFonts w:ascii="Calibri" w:eastAsia="Times New Roman" w:hAnsi="Calibri" w:cs="Times New Roman"/>
      <w:color w:val="272727"/>
      <w:sz w:val="21"/>
      <w:szCs w:val="21"/>
      <w:lang w:bidi="ar-SA"/>
    </w:rPr>
  </w:style>
  <w:style w:type="paragraph" w:customStyle="1" w:styleId="Nagwek91">
    <w:name w:val="Nagłówek 91"/>
    <w:basedOn w:val="Normalny"/>
    <w:next w:val="Normalny"/>
    <w:rsid w:val="00460B1F"/>
    <w:pPr>
      <w:keepNext/>
      <w:keepLines/>
      <w:numPr>
        <w:ilvl w:val="8"/>
        <w:numId w:val="2"/>
      </w:numPr>
      <w:suppressAutoHyphens/>
      <w:autoSpaceDN w:val="0"/>
      <w:spacing w:before="40" w:line="276" w:lineRule="auto"/>
      <w:jc w:val="both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bidi="ar-SA"/>
    </w:rPr>
  </w:style>
  <w:style w:type="numbering" w:customStyle="1" w:styleId="WWOutlineListStyle5">
    <w:name w:val="WW_OutlineListStyle_5"/>
    <w:rsid w:val="00460B1F"/>
    <w:pPr>
      <w:numPr>
        <w:numId w:val="2"/>
      </w:numPr>
    </w:pPr>
  </w:style>
  <w:style w:type="character" w:customStyle="1" w:styleId="Domylnaczcionkaakapitu1">
    <w:name w:val="Domyślna czcionka akapitu1"/>
    <w:rsid w:val="00602F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2A8B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B6E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spellingerror">
    <w:name w:val="spellingerror"/>
    <w:basedOn w:val="Domylnaczcionkaakapitu"/>
    <w:rsid w:val="003B620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Normalny1">
    <w:name w:val="Normalny1"/>
    <w:rsid w:val="0070793D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character" w:styleId="Uwydatnienie">
    <w:name w:val="Emphasis"/>
    <w:basedOn w:val="Domylnaczcionkaakapitu"/>
    <w:uiPriority w:val="20"/>
    <w:qFormat/>
    <w:rsid w:val="00455FBB"/>
    <w:rPr>
      <w:i/>
      <w:iCs/>
    </w:rPr>
  </w:style>
  <w:style w:type="paragraph" w:customStyle="1" w:styleId="Akapitzlist1">
    <w:name w:val="Akapit z listą1"/>
    <w:basedOn w:val="Normalny"/>
    <w:next w:val="Normalny1"/>
    <w:rsid w:val="7C93B01D"/>
    <w:pPr>
      <w:spacing w:before="120" w:line="276" w:lineRule="auto"/>
      <w:ind w:left="7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4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2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47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1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3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1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16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3BD68B5-3EBC-4537-AFBA-27A7E73B021E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37E8D-135F-4BB1-9F38-F337C2E90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8709</Words>
  <Characters>52257</Characters>
  <Application>Microsoft Office Word</Application>
  <DocSecurity>0</DocSecurity>
  <Lines>435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2021-07-09T07:34:00Z</dcterms:created>
  <dcterms:modified xsi:type="dcterms:W3CDTF">2021-07-09T07:34:00Z</dcterms:modified>
</cp:coreProperties>
</file>